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FD5" w:rsidRPr="00141806" w:rsidRDefault="00FC086F" w:rsidP="000625CC">
      <w:pPr>
        <w:pStyle w:val="Web"/>
        <w:spacing w:before="0" w:beforeAutospacing="0" w:after="0" w:afterAutospacing="0"/>
        <w:rPr>
          <w:rFonts w:ascii="Times New Roman" w:hAnsi="Times New Roman" w:cs="Arial"/>
          <w:color w:val="0000FF"/>
        </w:rPr>
      </w:pPr>
      <w:r w:rsidRPr="00141806">
        <w:rPr>
          <w:rStyle w:val="a3"/>
          <w:rFonts w:ascii="Times New Roman" w:hAnsi="Times New Roman" w:cs="Arial"/>
          <w:color w:val="0000FF"/>
        </w:rPr>
        <w:t>Point-by-point response to reviewers’ comments</w:t>
      </w:r>
    </w:p>
    <w:p w:rsidR="00FC086F" w:rsidRPr="00141806" w:rsidRDefault="00FC086F" w:rsidP="00FC086F">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Thank you for your valuable suggestions on our</w:t>
      </w:r>
      <w:r w:rsidR="00443FD5" w:rsidRPr="00141806">
        <w:rPr>
          <w:rFonts w:ascii="Times New Roman" w:hAnsi="Times New Roman" w:cs="Arial"/>
          <w:color w:val="0000FF"/>
        </w:rPr>
        <w:t xml:space="preserve"> </w:t>
      </w:r>
      <w:r w:rsidR="00C62511" w:rsidRPr="00141806">
        <w:rPr>
          <w:rFonts w:ascii="Times New Roman" w:hAnsi="Times New Roman" w:cs="Arial"/>
          <w:color w:val="0000FF"/>
        </w:rPr>
        <w:t>manuscript (</w:t>
      </w:r>
      <w:r w:rsidR="00AF4F3D" w:rsidRPr="00141806">
        <w:rPr>
          <w:rFonts w:ascii="Times New Roman" w:hAnsi="Times New Roman" w:cs="Arial"/>
          <w:color w:val="0000FF"/>
        </w:rPr>
        <w:t>JoVE</w:t>
      </w:r>
      <w:r w:rsidR="00C62511" w:rsidRPr="00141806">
        <w:rPr>
          <w:rFonts w:ascii="Times New Roman" w:hAnsi="Times New Roman" w:cs="Arial"/>
          <w:color w:val="0000FF"/>
        </w:rPr>
        <w:t>55054</w:t>
      </w:r>
      <w:r w:rsidR="00443FD5" w:rsidRPr="00141806">
        <w:rPr>
          <w:rFonts w:ascii="Times New Roman" w:hAnsi="Times New Roman" w:cs="Arial"/>
          <w:color w:val="0000FF"/>
        </w:rPr>
        <w:t>)</w:t>
      </w:r>
      <w:r w:rsidRPr="00141806">
        <w:rPr>
          <w:rFonts w:ascii="Times New Roman" w:hAnsi="Times New Roman" w:cs="Arial"/>
          <w:color w:val="0000FF"/>
        </w:rPr>
        <w:t xml:space="preserve">. We found </w:t>
      </w:r>
      <w:r w:rsidR="00C62511" w:rsidRPr="00141806">
        <w:rPr>
          <w:rFonts w:ascii="Times New Roman" w:hAnsi="Times New Roman" w:cs="Arial"/>
          <w:color w:val="0000FF"/>
        </w:rPr>
        <w:t>your</w:t>
      </w:r>
      <w:r w:rsidRPr="00141806">
        <w:rPr>
          <w:rFonts w:ascii="Times New Roman" w:hAnsi="Times New Roman" w:cs="Arial"/>
          <w:color w:val="0000FF"/>
        </w:rPr>
        <w:t xml:space="preserve"> comments extremely helpful in improving and enrich</w:t>
      </w:r>
      <w:r w:rsidR="0084331F" w:rsidRPr="00141806">
        <w:rPr>
          <w:rFonts w:ascii="Times New Roman" w:hAnsi="Times New Roman" w:cs="Arial"/>
          <w:color w:val="0000FF"/>
        </w:rPr>
        <w:t>ing</w:t>
      </w:r>
      <w:r w:rsidRPr="00141806">
        <w:rPr>
          <w:rFonts w:ascii="Times New Roman" w:hAnsi="Times New Roman" w:cs="Arial"/>
          <w:color w:val="0000FF"/>
        </w:rPr>
        <w:t xml:space="preserve"> our manuscript. We </w:t>
      </w:r>
      <w:r w:rsidR="007C5DE7" w:rsidRPr="00141806">
        <w:rPr>
          <w:rFonts w:ascii="Times New Roman" w:hAnsi="Times New Roman" w:cs="Arial"/>
          <w:color w:val="0000FF"/>
        </w:rPr>
        <w:t>agree with</w:t>
      </w:r>
      <w:r w:rsidRPr="00141806">
        <w:rPr>
          <w:rFonts w:ascii="Times New Roman" w:hAnsi="Times New Roman" w:cs="Arial"/>
          <w:color w:val="0000FF"/>
        </w:rPr>
        <w:t xml:space="preserve"> all the </w:t>
      </w:r>
      <w:r w:rsidR="007C5DE7" w:rsidRPr="00141806">
        <w:rPr>
          <w:rFonts w:ascii="Times New Roman" w:hAnsi="Times New Roman" w:cs="Arial"/>
          <w:color w:val="0000FF"/>
        </w:rPr>
        <w:t>points</w:t>
      </w:r>
      <w:r w:rsidRPr="00141806">
        <w:rPr>
          <w:rFonts w:ascii="Times New Roman" w:hAnsi="Times New Roman" w:cs="Arial"/>
          <w:color w:val="0000FF"/>
        </w:rPr>
        <w:t xml:space="preserve"> presented</w:t>
      </w:r>
      <w:r w:rsidR="007C5DE7" w:rsidRPr="00141806">
        <w:rPr>
          <w:rFonts w:ascii="Times New Roman" w:hAnsi="Times New Roman" w:cs="Arial"/>
          <w:color w:val="0000FF"/>
        </w:rPr>
        <w:t xml:space="preserve">. However, we would like to address one issue differently </w:t>
      </w:r>
      <w:r w:rsidR="00B85F16" w:rsidRPr="00141806">
        <w:rPr>
          <w:rFonts w:ascii="Times New Roman" w:hAnsi="Times New Roman" w:cs="Arial"/>
          <w:color w:val="0000FF"/>
        </w:rPr>
        <w:t>than you</w:t>
      </w:r>
      <w:r w:rsidR="007C5DE7" w:rsidRPr="00141806">
        <w:rPr>
          <w:rFonts w:ascii="Times New Roman" w:hAnsi="Times New Roman" w:cs="Arial"/>
          <w:color w:val="0000FF"/>
        </w:rPr>
        <w:t xml:space="preserve"> </w:t>
      </w:r>
      <w:r w:rsidR="00B85F16" w:rsidRPr="00141806">
        <w:rPr>
          <w:rFonts w:ascii="Times New Roman" w:hAnsi="Times New Roman" w:cs="Arial"/>
          <w:color w:val="0000FF"/>
        </w:rPr>
        <w:t xml:space="preserve">suggested </w:t>
      </w:r>
      <w:r w:rsidR="007C5DE7" w:rsidRPr="00141806">
        <w:rPr>
          <w:rFonts w:ascii="Times New Roman" w:hAnsi="Times New Roman" w:cs="Arial"/>
          <w:color w:val="0000FF"/>
        </w:rPr>
        <w:t>and explain this in a separate sheet at the end.</w:t>
      </w:r>
    </w:p>
    <w:p w:rsidR="00C10F88" w:rsidRPr="00141806" w:rsidRDefault="00C10F88" w:rsidP="000625CC">
      <w:pPr>
        <w:pStyle w:val="Web"/>
        <w:spacing w:before="0" w:beforeAutospacing="0" w:after="0" w:afterAutospacing="0"/>
        <w:rPr>
          <w:rFonts w:ascii="Times New Roman" w:hAnsi="Times New Roman" w:cs="Arial"/>
        </w:rPr>
      </w:pPr>
    </w:p>
    <w:p w:rsidR="000625CC" w:rsidRPr="00141806" w:rsidRDefault="00C10F88" w:rsidP="000625CC">
      <w:pPr>
        <w:pStyle w:val="Web"/>
        <w:spacing w:before="0" w:beforeAutospacing="0" w:after="0" w:afterAutospacing="0"/>
        <w:rPr>
          <w:rFonts w:ascii="Times New Roman" w:hAnsi="Times New Roman" w:cs="Arial"/>
          <w:i/>
        </w:rPr>
      </w:pPr>
      <w:r w:rsidRPr="00141806">
        <w:rPr>
          <w:rFonts w:ascii="Times New Roman" w:hAnsi="Times New Roman" w:cs="Arial"/>
          <w:i/>
        </w:rPr>
        <w:t>Editorial comments</w:t>
      </w:r>
      <w:r w:rsidR="00443FD5" w:rsidRPr="00141806">
        <w:rPr>
          <w:rFonts w:ascii="Times New Roman" w:hAnsi="Times New Roman" w:cs="Arial"/>
          <w:i/>
        </w:rPr>
        <w:t>:</w:t>
      </w:r>
    </w:p>
    <w:p w:rsidR="000625C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 xml:space="preserve">1. </w:t>
      </w:r>
      <w:r w:rsidR="00C10F88" w:rsidRPr="00141806">
        <w:rPr>
          <w:rFonts w:ascii="Times New Roman" w:hAnsi="Times New Roman" w:cs="Arial"/>
          <w:i/>
        </w:rPr>
        <w:t>T</w:t>
      </w:r>
      <w:r w:rsidRPr="00141806">
        <w:rPr>
          <w:rFonts w:ascii="Times New Roman" w:hAnsi="Times New Roman" w:cs="Arial"/>
          <w:i/>
        </w:rPr>
        <w:t xml:space="preserve">horoughly proofread the manuscript to ensure that there are no spelling or grammar issues. The </w:t>
      </w:r>
      <w:proofErr w:type="spellStart"/>
      <w:r w:rsidRPr="00141806">
        <w:rPr>
          <w:rFonts w:ascii="Times New Roman" w:hAnsi="Times New Roman" w:cs="Arial"/>
          <w:i/>
        </w:rPr>
        <w:t>JoVE</w:t>
      </w:r>
      <w:proofErr w:type="spellEnd"/>
      <w:r w:rsidRPr="00141806">
        <w:rPr>
          <w:rFonts w:ascii="Times New Roman" w:hAnsi="Times New Roman" w:cs="Arial"/>
          <w:i/>
        </w:rPr>
        <w:t xml:space="preserve"> editor will not copy-edit your manuscript and any errors in the submitted revision may be present in the published version.</w:t>
      </w:r>
    </w:p>
    <w:p w:rsidR="00C10F88" w:rsidRPr="00141806" w:rsidRDefault="00C10F88"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A professional </w:t>
      </w:r>
      <w:r w:rsidR="00C62511" w:rsidRPr="00141806">
        <w:rPr>
          <w:rFonts w:ascii="Times New Roman" w:hAnsi="Times New Roman" w:cs="Arial"/>
          <w:color w:val="0000FF"/>
        </w:rPr>
        <w:t xml:space="preserve">scientific </w:t>
      </w:r>
      <w:r w:rsidRPr="00141806">
        <w:rPr>
          <w:rFonts w:ascii="Times New Roman" w:hAnsi="Times New Roman" w:cs="Arial"/>
          <w:color w:val="0000FF"/>
        </w:rPr>
        <w:t>editor</w:t>
      </w:r>
      <w:r w:rsidR="00B85F16" w:rsidRPr="00141806">
        <w:rPr>
          <w:rFonts w:ascii="Times New Roman" w:hAnsi="Times New Roman" w:cs="Arial"/>
          <w:color w:val="0000FF"/>
        </w:rPr>
        <w:t xml:space="preserve"> has</w:t>
      </w:r>
      <w:r w:rsidRPr="00141806">
        <w:rPr>
          <w:rFonts w:ascii="Times New Roman" w:hAnsi="Times New Roman" w:cs="Arial"/>
          <w:color w:val="0000FF"/>
        </w:rPr>
        <w:t xml:space="preserve"> checked spelling and grammar of the manuscript.</w:t>
      </w:r>
    </w:p>
    <w:p w:rsidR="000625CC" w:rsidRPr="00141806" w:rsidRDefault="000625CC" w:rsidP="000625CC">
      <w:pPr>
        <w:pStyle w:val="Web"/>
        <w:spacing w:before="0" w:beforeAutospacing="0" w:after="0" w:afterAutospacing="0"/>
        <w:rPr>
          <w:rFonts w:ascii="Times New Roman" w:hAnsi="Times New Roman" w:cs="Arial"/>
        </w:rPr>
      </w:pPr>
    </w:p>
    <w:p w:rsidR="00C10F88" w:rsidRPr="00141806" w:rsidRDefault="00C10F88" w:rsidP="000625CC">
      <w:pPr>
        <w:pStyle w:val="Web"/>
        <w:spacing w:before="0" w:beforeAutospacing="0" w:after="0" w:afterAutospacing="0"/>
        <w:rPr>
          <w:rFonts w:ascii="Times New Roman" w:hAnsi="Times New Roman" w:cs="Arial"/>
          <w:i/>
        </w:rPr>
      </w:pPr>
      <w:r w:rsidRPr="00141806">
        <w:rPr>
          <w:rFonts w:ascii="Times New Roman" w:hAnsi="Times New Roman" w:cs="Arial"/>
          <w:i/>
        </w:rPr>
        <w:t>2. D</w:t>
      </w:r>
      <w:r w:rsidR="00443FD5" w:rsidRPr="00141806">
        <w:rPr>
          <w:rFonts w:ascii="Times New Roman" w:hAnsi="Times New Roman" w:cs="Arial"/>
          <w:i/>
        </w:rPr>
        <w:t>efine all abbreviations before use.</w:t>
      </w:r>
    </w:p>
    <w:p w:rsidR="002302E1" w:rsidRPr="00141806" w:rsidRDefault="002302E1" w:rsidP="002302E1">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defined </w:t>
      </w:r>
      <w:r w:rsidR="00B85F16" w:rsidRPr="00141806">
        <w:rPr>
          <w:rFonts w:ascii="Times New Roman" w:hAnsi="Times New Roman" w:cs="Arial"/>
          <w:color w:val="0000FF"/>
        </w:rPr>
        <w:t xml:space="preserve">the following </w:t>
      </w:r>
      <w:r w:rsidRPr="00141806">
        <w:rPr>
          <w:rFonts w:ascii="Times New Roman" w:hAnsi="Times New Roman" w:cs="Arial"/>
          <w:color w:val="0000FF"/>
        </w:rPr>
        <w:t>abbreviations:</w:t>
      </w:r>
    </w:p>
    <w:p w:rsidR="000625CC" w:rsidRPr="00141806" w:rsidRDefault="007264B9"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[3.1.2</w:t>
      </w:r>
      <w:r w:rsidR="00173546" w:rsidRPr="00141806">
        <w:rPr>
          <w:rFonts w:ascii="Times New Roman" w:hAnsi="Times New Roman" w:cs="Arial"/>
          <w:color w:val="0000FF"/>
        </w:rPr>
        <w:t>]</w:t>
      </w:r>
      <w:r w:rsidRPr="00141806">
        <w:rPr>
          <w:rFonts w:ascii="Times New Roman" w:hAnsi="Times New Roman" w:cs="Arial"/>
          <w:color w:val="0000FF"/>
        </w:rPr>
        <w:t xml:space="preserve"> </w:t>
      </w:r>
      <w:r w:rsidR="00762A79" w:rsidRPr="00141806">
        <w:rPr>
          <w:rFonts w:ascii="Times New Roman" w:hAnsi="Times New Roman" w:cs="Arial"/>
          <w:color w:val="0000FF"/>
        </w:rPr>
        <w:t>paraformaldehyde (PFA)</w:t>
      </w:r>
    </w:p>
    <w:p w:rsidR="00762A79" w:rsidRPr="00141806" w:rsidRDefault="007264B9" w:rsidP="00762A79">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[3.1.3] </w:t>
      </w:r>
      <w:proofErr w:type="spellStart"/>
      <w:r w:rsidR="00762A79" w:rsidRPr="00141806">
        <w:rPr>
          <w:rFonts w:ascii="Times New Roman" w:hAnsi="Times New Roman" w:cs="Arial"/>
          <w:color w:val="0000FF"/>
        </w:rPr>
        <w:t>ethylenediaminetetraacetic</w:t>
      </w:r>
      <w:proofErr w:type="spellEnd"/>
      <w:r w:rsidR="00762A79" w:rsidRPr="00141806">
        <w:rPr>
          <w:rFonts w:ascii="Times New Roman" w:hAnsi="Times New Roman" w:cs="Arial"/>
          <w:color w:val="0000FF"/>
        </w:rPr>
        <w:t xml:space="preserve"> acid disodium </w:t>
      </w:r>
      <w:r w:rsidR="00AF4F3D" w:rsidRPr="00141806">
        <w:rPr>
          <w:rFonts w:ascii="Times New Roman" w:hAnsi="Times New Roman" w:cs="Arial"/>
          <w:color w:val="0000FF"/>
        </w:rPr>
        <w:t xml:space="preserve">salt </w:t>
      </w:r>
      <w:proofErr w:type="spellStart"/>
      <w:r w:rsidR="00AF4F3D" w:rsidRPr="00141806">
        <w:rPr>
          <w:rFonts w:ascii="Times New Roman" w:hAnsi="Times New Roman" w:cs="Arial"/>
          <w:color w:val="0000FF"/>
        </w:rPr>
        <w:t>dihydrate</w:t>
      </w:r>
      <w:proofErr w:type="spellEnd"/>
      <w:r w:rsidR="00AF4F3D" w:rsidRPr="00141806">
        <w:rPr>
          <w:rFonts w:ascii="Times New Roman" w:hAnsi="Times New Roman" w:cs="Arial"/>
          <w:color w:val="0000FF"/>
        </w:rPr>
        <w:t xml:space="preserve"> </w:t>
      </w:r>
      <w:r w:rsidR="00762A79" w:rsidRPr="00141806">
        <w:rPr>
          <w:rFonts w:ascii="Times New Roman" w:hAnsi="Times New Roman" w:cs="Arial"/>
          <w:color w:val="0000FF"/>
        </w:rPr>
        <w:t>(EDTA-2Na).</w:t>
      </w:r>
    </w:p>
    <w:p w:rsidR="00762A79" w:rsidRPr="00141806" w:rsidRDefault="00762A79" w:rsidP="000625CC">
      <w:pPr>
        <w:pStyle w:val="Web"/>
        <w:spacing w:before="0" w:beforeAutospacing="0" w:after="0" w:afterAutospacing="0"/>
        <w:rPr>
          <w:rFonts w:ascii="Times New Roman" w:hAnsi="Times New Roman" w:cs="Arial"/>
        </w:rPr>
      </w:pPr>
    </w:p>
    <w:p w:rsidR="005F3A91"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rPr>
        <w:t>3. 3.1.6: What is the series of ethanol dehydrations?</w:t>
      </w:r>
    </w:p>
    <w:p w:rsidR="007264B9" w:rsidRPr="00141806" w:rsidRDefault="000A5C4C"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w:t>
      </w:r>
      <w:r w:rsidR="007264B9" w:rsidRPr="00141806">
        <w:rPr>
          <w:rFonts w:ascii="Times New Roman" w:hAnsi="Times New Roman" w:cs="Arial"/>
          <w:color w:val="0000FF"/>
        </w:rPr>
        <w:t xml:space="preserve">e </w:t>
      </w:r>
      <w:r w:rsidR="00B85F16" w:rsidRPr="00141806">
        <w:rPr>
          <w:rFonts w:ascii="Times New Roman" w:hAnsi="Times New Roman" w:cs="Arial"/>
          <w:color w:val="0000FF"/>
        </w:rPr>
        <w:t>now state this</w:t>
      </w:r>
      <w:r w:rsidR="007264B9" w:rsidRPr="00141806">
        <w:rPr>
          <w:rFonts w:ascii="Times New Roman" w:hAnsi="Times New Roman" w:cs="Arial"/>
          <w:color w:val="0000FF"/>
        </w:rPr>
        <w:t xml:space="preserve"> series</w:t>
      </w:r>
      <w:r w:rsidR="00B85F16" w:rsidRPr="00141806">
        <w:rPr>
          <w:rFonts w:ascii="Times New Roman" w:hAnsi="Times New Roman" w:cs="Arial"/>
          <w:color w:val="0000FF"/>
        </w:rPr>
        <w:t xml:space="preserve"> as follows</w:t>
      </w:r>
      <w:r w:rsidR="007264B9" w:rsidRPr="00141806">
        <w:rPr>
          <w:rFonts w:ascii="Times New Roman" w:hAnsi="Times New Roman" w:cs="Arial"/>
          <w:color w:val="0000FF"/>
        </w:rPr>
        <w:t>:</w:t>
      </w:r>
    </w:p>
    <w:p w:rsidR="00BC2FB9" w:rsidRPr="00141806" w:rsidRDefault="007264B9"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[3.1.6]</w:t>
      </w:r>
      <w:r w:rsidR="0084331F" w:rsidRPr="00141806">
        <w:rPr>
          <w:rFonts w:ascii="Times New Roman" w:hAnsi="Times New Roman" w:cs="Arial"/>
          <w:color w:val="0000FF"/>
        </w:rPr>
        <w:t xml:space="preserve"> (70%, two changes of 95%, three</w:t>
      </w:r>
      <w:r w:rsidR="000A5C4C" w:rsidRPr="00141806">
        <w:rPr>
          <w:rFonts w:ascii="Times New Roman" w:hAnsi="Times New Roman" w:cs="Arial"/>
          <w:color w:val="0000FF"/>
        </w:rPr>
        <w:t xml:space="preserve"> changes of 100%, each 1 </w:t>
      </w:r>
      <w:proofErr w:type="spellStart"/>
      <w:r w:rsidR="000A5C4C" w:rsidRPr="00141806">
        <w:rPr>
          <w:rFonts w:ascii="Times New Roman" w:hAnsi="Times New Roman" w:cs="Arial"/>
          <w:color w:val="0000FF"/>
        </w:rPr>
        <w:t>hr</w:t>
      </w:r>
      <w:proofErr w:type="spellEnd"/>
      <w:r w:rsidR="000A5C4C" w:rsidRPr="00141806">
        <w:rPr>
          <w:rFonts w:ascii="Times New Roman" w:hAnsi="Times New Roman" w:cs="Arial"/>
          <w:color w:val="0000FF"/>
        </w:rPr>
        <w:t>).</w:t>
      </w:r>
    </w:p>
    <w:p w:rsidR="000A5C4C" w:rsidRPr="00141806" w:rsidRDefault="000A5C4C" w:rsidP="000625CC">
      <w:pPr>
        <w:pStyle w:val="Web"/>
        <w:spacing w:before="0" w:beforeAutospacing="0" w:after="0" w:afterAutospacing="0"/>
        <w:rPr>
          <w:rFonts w:ascii="Times New Roman" w:hAnsi="Times New Roman" w:cs="Arial"/>
          <w:i/>
        </w:rPr>
      </w:pPr>
    </w:p>
    <w:p w:rsidR="00486220"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4. Formatting:</w:t>
      </w:r>
    </w:p>
    <w:p w:rsidR="005F3A91" w:rsidRPr="00141806" w:rsidRDefault="005F3A91" w:rsidP="000625CC">
      <w:pPr>
        <w:pStyle w:val="Web"/>
        <w:spacing w:before="0" w:beforeAutospacing="0" w:after="0" w:afterAutospacing="0"/>
        <w:rPr>
          <w:rFonts w:ascii="Times New Roman" w:hAnsi="Times New Roman" w:cs="Arial"/>
          <w:i/>
        </w:rPr>
      </w:pPr>
      <w:r w:rsidRPr="00141806">
        <w:rPr>
          <w:rFonts w:ascii="Times New Roman" w:hAnsi="Times New Roman" w:cs="Arial"/>
          <w:i/>
        </w:rPr>
        <w:t>-D</w:t>
      </w:r>
      <w:r w:rsidR="00443FD5" w:rsidRPr="00141806">
        <w:rPr>
          <w:rFonts w:ascii="Times New Roman" w:hAnsi="Times New Roman" w:cs="Arial"/>
          <w:i/>
        </w:rPr>
        <w:t>efine all abbreviations at first occurrence (</w:t>
      </w:r>
      <w:proofErr w:type="spellStart"/>
      <w:r w:rsidR="00443FD5" w:rsidRPr="00141806">
        <w:rPr>
          <w:rFonts w:ascii="Times New Roman" w:hAnsi="Times New Roman" w:cs="Arial"/>
          <w:i/>
        </w:rPr>
        <w:t>ie</w:t>
      </w:r>
      <w:proofErr w:type="spellEnd"/>
      <w:r w:rsidR="00443FD5" w:rsidRPr="00141806">
        <w:rPr>
          <w:rFonts w:ascii="Times New Roman" w:hAnsi="Times New Roman" w:cs="Arial"/>
          <w:i/>
        </w:rPr>
        <w:t xml:space="preserve"> PFA).</w:t>
      </w:r>
    </w:p>
    <w:p w:rsidR="005F3A91" w:rsidRPr="00141806" w:rsidRDefault="005F3A91"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We</w:t>
      </w:r>
      <w:r w:rsidR="00762A79" w:rsidRPr="00141806">
        <w:rPr>
          <w:rFonts w:ascii="Times New Roman" w:hAnsi="Times New Roman" w:cs="Arial"/>
          <w:color w:val="0000FF"/>
        </w:rPr>
        <w:t xml:space="preserve"> </w:t>
      </w:r>
      <w:r w:rsidR="00B85F16" w:rsidRPr="00141806">
        <w:rPr>
          <w:rFonts w:ascii="Times New Roman" w:hAnsi="Times New Roman" w:cs="Arial"/>
          <w:color w:val="0000FF"/>
        </w:rPr>
        <w:t xml:space="preserve">have </w:t>
      </w:r>
      <w:r w:rsidR="00762A79" w:rsidRPr="00141806">
        <w:rPr>
          <w:rFonts w:ascii="Times New Roman" w:hAnsi="Times New Roman" w:cs="Arial"/>
          <w:color w:val="0000FF"/>
        </w:rPr>
        <w:t xml:space="preserve">defined </w:t>
      </w:r>
      <w:r w:rsidR="007264B9" w:rsidRPr="00141806">
        <w:rPr>
          <w:rFonts w:ascii="Times New Roman" w:hAnsi="Times New Roman" w:cs="Arial"/>
          <w:color w:val="0000FF"/>
        </w:rPr>
        <w:t xml:space="preserve">all </w:t>
      </w:r>
      <w:r w:rsidR="00762A79" w:rsidRPr="00141806">
        <w:rPr>
          <w:rFonts w:ascii="Times New Roman" w:hAnsi="Times New Roman" w:cs="Arial"/>
          <w:color w:val="0000FF"/>
        </w:rPr>
        <w:t>abbreviations.</w:t>
      </w:r>
    </w:p>
    <w:p w:rsidR="00762A79" w:rsidRPr="00141806" w:rsidRDefault="00762A79" w:rsidP="000625CC">
      <w:pPr>
        <w:pStyle w:val="Web"/>
        <w:spacing w:before="0" w:beforeAutospacing="0" w:after="0" w:afterAutospacing="0"/>
        <w:rPr>
          <w:rFonts w:ascii="Times New Roman" w:hAnsi="Times New Roman" w:cs="Arial"/>
        </w:rPr>
      </w:pPr>
    </w:p>
    <w:p w:rsidR="005C61B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-3.1.2 – PFA is toxic and requires a caution statement.</w:t>
      </w:r>
    </w:p>
    <w:p w:rsidR="007264B9" w:rsidRPr="00141806" w:rsidRDefault="005C61BC"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B85F16" w:rsidRPr="00141806">
        <w:rPr>
          <w:rFonts w:ascii="Times New Roman" w:hAnsi="Times New Roman" w:cs="Arial"/>
          <w:color w:val="0000FF"/>
        </w:rPr>
        <w:t xml:space="preserve">have </w:t>
      </w:r>
      <w:r w:rsidRPr="00141806">
        <w:rPr>
          <w:rFonts w:ascii="Times New Roman" w:hAnsi="Times New Roman" w:cs="Arial"/>
          <w:color w:val="0000FF"/>
        </w:rPr>
        <w:t xml:space="preserve">added </w:t>
      </w:r>
      <w:r w:rsidR="00B85F16" w:rsidRPr="00141806">
        <w:rPr>
          <w:rFonts w:ascii="Times New Roman" w:hAnsi="Times New Roman" w:cs="Arial"/>
          <w:color w:val="0000FF"/>
        </w:rPr>
        <w:t>the following</w:t>
      </w:r>
      <w:r w:rsidR="007264B9" w:rsidRPr="00141806">
        <w:rPr>
          <w:rFonts w:ascii="Times New Roman" w:hAnsi="Times New Roman" w:cs="Arial"/>
          <w:color w:val="0000FF"/>
        </w:rPr>
        <w:t>:</w:t>
      </w:r>
    </w:p>
    <w:p w:rsidR="005C61BC" w:rsidRPr="00141806" w:rsidRDefault="00173546" w:rsidP="000625CC">
      <w:pPr>
        <w:pStyle w:val="Web"/>
        <w:spacing w:before="0" w:beforeAutospacing="0" w:after="0" w:afterAutospacing="0"/>
        <w:rPr>
          <w:rFonts w:ascii="Times New Roman" w:hAnsi="Times New Roman" w:cs="Arial"/>
        </w:rPr>
      </w:pPr>
      <w:r w:rsidRPr="00141806">
        <w:rPr>
          <w:rFonts w:ascii="Times New Roman" w:hAnsi="Times New Roman" w:cs="Arial"/>
          <w:color w:val="0000FF"/>
        </w:rPr>
        <w:t>[3.1.2</w:t>
      </w:r>
      <w:r w:rsidR="007264B9" w:rsidRPr="00141806">
        <w:rPr>
          <w:rFonts w:ascii="Times New Roman" w:hAnsi="Times New Roman" w:cs="Arial"/>
          <w:color w:val="0000FF"/>
        </w:rPr>
        <w:t xml:space="preserve">] </w:t>
      </w:r>
      <w:r w:rsidR="005C61BC" w:rsidRPr="00141806">
        <w:rPr>
          <w:rFonts w:ascii="Times New Roman" w:hAnsi="Times New Roman" w:cs="Arial"/>
          <w:color w:val="0000FF"/>
        </w:rPr>
        <w:t>Caution: PFA is toxic and should be handled carefully.</w:t>
      </w:r>
    </w:p>
    <w:p w:rsidR="005C61BC" w:rsidRPr="00141806" w:rsidRDefault="005C61BC" w:rsidP="000625CC">
      <w:pPr>
        <w:pStyle w:val="Web"/>
        <w:spacing w:before="0" w:beforeAutospacing="0" w:after="0" w:afterAutospacing="0"/>
        <w:rPr>
          <w:rFonts w:ascii="Times New Roman" w:hAnsi="Times New Roman" w:cs="Arial"/>
        </w:rPr>
      </w:pPr>
    </w:p>
    <w:p w:rsidR="009F4041" w:rsidRPr="00141806" w:rsidRDefault="005C61BC" w:rsidP="000625CC">
      <w:pPr>
        <w:pStyle w:val="Web"/>
        <w:spacing w:before="0" w:beforeAutospacing="0" w:after="0" w:afterAutospacing="0"/>
        <w:rPr>
          <w:rFonts w:ascii="Times New Roman" w:hAnsi="Times New Roman" w:cs="Arial"/>
        </w:rPr>
      </w:pPr>
      <w:r w:rsidRPr="00141806">
        <w:rPr>
          <w:rFonts w:ascii="Times New Roman" w:hAnsi="Times New Roman" w:cs="Arial"/>
          <w:i/>
        </w:rPr>
        <w:t>-3.2.4 – R</w:t>
      </w:r>
      <w:r w:rsidR="00443FD5" w:rsidRPr="00141806">
        <w:rPr>
          <w:rFonts w:ascii="Times New Roman" w:hAnsi="Times New Roman" w:cs="Arial"/>
          <w:i/>
        </w:rPr>
        <w:t>efer to Section 4 rather than “Step 4”.</w:t>
      </w:r>
      <w:r w:rsidR="009F4041" w:rsidRPr="00141806">
        <w:rPr>
          <w:rFonts w:ascii="Times New Roman" w:hAnsi="Times New Roman" w:cs="Arial"/>
        </w:rPr>
        <w:t xml:space="preserve"> </w:t>
      </w:r>
      <w:r w:rsidR="00F941C0" w:rsidRPr="00141806">
        <w:rPr>
          <w:rFonts w:ascii="Times New Roman" w:hAnsi="Times New Roman" w:cs="Arial"/>
          <w:color w:val="0000FF"/>
        </w:rPr>
        <w:t>Corrected.</w:t>
      </w:r>
    </w:p>
    <w:p w:rsidR="009F4041" w:rsidRPr="00141806" w:rsidRDefault="00443FD5"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i/>
        </w:rPr>
        <w:t xml:space="preserve">-Line 280 – </w:t>
      </w:r>
      <w:r w:rsidR="009F4041" w:rsidRPr="00141806">
        <w:rPr>
          <w:rFonts w:ascii="Times New Roman" w:hAnsi="Times New Roman" w:cs="Arial"/>
          <w:i/>
        </w:rPr>
        <w:t>R</w:t>
      </w:r>
      <w:r w:rsidRPr="00141806">
        <w:rPr>
          <w:rFonts w:ascii="Times New Roman" w:hAnsi="Times New Roman" w:cs="Arial"/>
          <w:i/>
        </w:rPr>
        <w:t>emove the stray underlined text.</w:t>
      </w:r>
      <w:r w:rsidR="009F4041" w:rsidRPr="00141806">
        <w:rPr>
          <w:rFonts w:ascii="Times New Roman" w:hAnsi="Times New Roman" w:cs="Arial"/>
        </w:rPr>
        <w:t xml:space="preserve"> </w:t>
      </w:r>
      <w:r w:rsidR="00F941C0" w:rsidRPr="00141806">
        <w:rPr>
          <w:rFonts w:ascii="Times New Roman" w:hAnsi="Times New Roman" w:cs="Arial"/>
          <w:color w:val="0000FF"/>
        </w:rPr>
        <w:t>Removed.</w:t>
      </w:r>
    </w:p>
    <w:p w:rsidR="009F4041" w:rsidRPr="00141806" w:rsidRDefault="009F4041" w:rsidP="000625CC">
      <w:pPr>
        <w:pStyle w:val="Web"/>
        <w:spacing w:before="0" w:beforeAutospacing="0" w:after="0" w:afterAutospacing="0"/>
        <w:rPr>
          <w:rFonts w:ascii="Times New Roman" w:hAnsi="Times New Roman" w:cs="Arial"/>
        </w:rPr>
      </w:pPr>
    </w:p>
    <w:p w:rsidR="00486220" w:rsidRPr="00141806" w:rsidRDefault="009F4041" w:rsidP="000625CC">
      <w:pPr>
        <w:pStyle w:val="Web"/>
        <w:spacing w:before="0" w:beforeAutospacing="0" w:after="0" w:afterAutospacing="0"/>
        <w:rPr>
          <w:rFonts w:ascii="Times New Roman" w:hAnsi="Times New Roman" w:cs="Arial"/>
        </w:rPr>
      </w:pPr>
      <w:r w:rsidRPr="00141806">
        <w:rPr>
          <w:rFonts w:ascii="Times New Roman" w:hAnsi="Times New Roman" w:cs="Arial"/>
        </w:rPr>
        <w:t xml:space="preserve">5. </w:t>
      </w:r>
      <w:r w:rsidR="00443FD5" w:rsidRPr="00141806">
        <w:rPr>
          <w:rFonts w:ascii="Times New Roman" w:hAnsi="Times New Roman" w:cs="Arial"/>
        </w:rPr>
        <w:t>Grammar:</w:t>
      </w:r>
    </w:p>
    <w:p w:rsidR="009A5433"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rPr>
        <w:t>-</w:t>
      </w:r>
      <w:r w:rsidR="009F4041" w:rsidRPr="00141806">
        <w:rPr>
          <w:rFonts w:ascii="Times New Roman" w:hAnsi="Times New Roman" w:cs="Arial"/>
        </w:rPr>
        <w:t>C</w:t>
      </w:r>
      <w:r w:rsidRPr="00141806">
        <w:rPr>
          <w:rFonts w:ascii="Times New Roman" w:hAnsi="Times New Roman" w:cs="Arial"/>
        </w:rPr>
        <w:t>opyedit the manuscript for grammatical errors. Such editing is required prior to acceptance, and some errors are noted below:</w:t>
      </w:r>
      <w:r w:rsidRPr="00141806">
        <w:rPr>
          <w:rFonts w:ascii="Times New Roman" w:hAnsi="Times New Roman" w:cs="Arial"/>
        </w:rPr>
        <w:br/>
      </w:r>
      <w:r w:rsidRPr="00141806">
        <w:rPr>
          <w:rFonts w:ascii="Times New Roman" w:hAnsi="Times New Roman" w:cs="Arial"/>
          <w:i/>
        </w:rPr>
        <w:lastRenderedPageBreak/>
        <w:t>-</w:t>
      </w:r>
      <w:r w:rsidR="009F4041" w:rsidRPr="00141806">
        <w:rPr>
          <w:rFonts w:ascii="Times New Roman" w:hAnsi="Times New Roman" w:cs="Arial"/>
          <w:i/>
        </w:rPr>
        <w:t>C</w:t>
      </w:r>
      <w:r w:rsidRPr="00141806">
        <w:rPr>
          <w:rFonts w:ascii="Times New Roman" w:hAnsi="Times New Roman" w:cs="Arial"/>
          <w:i/>
        </w:rPr>
        <w:t>orrect the title and the short abstract so that appropriate articles are used (</w:t>
      </w:r>
      <w:proofErr w:type="spellStart"/>
      <w:r w:rsidRPr="00141806">
        <w:rPr>
          <w:rFonts w:ascii="Times New Roman" w:hAnsi="Times New Roman" w:cs="Arial"/>
          <w:i/>
        </w:rPr>
        <w:t>ie</w:t>
      </w:r>
      <w:proofErr w:type="spellEnd"/>
      <w:r w:rsidRPr="00141806">
        <w:rPr>
          <w:rFonts w:ascii="Times New Roman" w:hAnsi="Times New Roman" w:cs="Arial"/>
          <w:i/>
        </w:rPr>
        <w:t xml:space="preserve"> “to isolate the auditory bulla…”).</w:t>
      </w:r>
      <w:r w:rsidR="00F941C0" w:rsidRPr="00141806">
        <w:rPr>
          <w:rFonts w:ascii="Times New Roman" w:hAnsi="Times New Roman" w:cs="Arial"/>
        </w:rPr>
        <w:t xml:space="preserve"> </w:t>
      </w:r>
    </w:p>
    <w:p w:rsidR="00BC2FB9" w:rsidRPr="00141806" w:rsidRDefault="00BC2FB9"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inserted the article “the” </w:t>
      </w:r>
      <w:r w:rsidR="00173546" w:rsidRPr="00141806">
        <w:rPr>
          <w:rFonts w:ascii="Times New Roman" w:hAnsi="Times New Roman" w:cs="Arial"/>
          <w:color w:val="0000FF"/>
        </w:rPr>
        <w:t>in the title and the short abstract:</w:t>
      </w:r>
    </w:p>
    <w:p w:rsidR="00BC2FB9" w:rsidRPr="00141806" w:rsidRDefault="00173546"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[Title] </w:t>
      </w:r>
      <w:r w:rsidR="00BC2FB9" w:rsidRPr="00141806">
        <w:rPr>
          <w:rFonts w:ascii="Times New Roman" w:hAnsi="Times New Roman" w:cs="Arial"/>
          <w:color w:val="0000FF"/>
        </w:rPr>
        <w:t>Dissection of the Auditory Bulla...</w:t>
      </w:r>
    </w:p>
    <w:p w:rsidR="00BC2FB9" w:rsidRPr="00141806" w:rsidRDefault="00173546"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[Short abstract] to isolate the auditory bulla</w:t>
      </w:r>
    </w:p>
    <w:p w:rsidR="00FD6BE7" w:rsidRPr="00141806" w:rsidRDefault="00FD6BE7" w:rsidP="000625CC">
      <w:pPr>
        <w:pStyle w:val="Web"/>
        <w:spacing w:before="0" w:beforeAutospacing="0" w:after="0" w:afterAutospacing="0"/>
        <w:rPr>
          <w:rFonts w:ascii="Times New Roman" w:hAnsi="Times New Roman" w:cs="Arial"/>
        </w:rPr>
      </w:pPr>
    </w:p>
    <w:p w:rsidR="00F941C0" w:rsidRPr="00141806" w:rsidRDefault="00443FD5"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i/>
        </w:rPr>
        <w:t>-1.5 – “from the mouth”</w:t>
      </w:r>
      <w:r w:rsidR="00F941C0" w:rsidRPr="00141806">
        <w:rPr>
          <w:rFonts w:ascii="Times New Roman" w:hAnsi="Times New Roman" w:cs="Arial"/>
        </w:rPr>
        <w:t xml:space="preserve"> </w:t>
      </w:r>
      <w:r w:rsidR="00F941C0" w:rsidRPr="00141806">
        <w:rPr>
          <w:rFonts w:ascii="Times New Roman" w:hAnsi="Times New Roman" w:cs="Arial"/>
          <w:color w:val="0000FF"/>
        </w:rPr>
        <w:t>Corrected to “into the mouse”.</w:t>
      </w:r>
    </w:p>
    <w:p w:rsidR="009A5433" w:rsidRPr="00141806" w:rsidRDefault="00F941C0" w:rsidP="000625CC">
      <w:pPr>
        <w:pStyle w:val="Web"/>
        <w:spacing w:before="0" w:beforeAutospacing="0" w:after="0" w:afterAutospacing="0"/>
        <w:rPr>
          <w:rFonts w:ascii="Times New Roman" w:hAnsi="Times New Roman" w:cs="Arial"/>
        </w:rPr>
      </w:pPr>
      <w:r w:rsidRPr="00141806">
        <w:rPr>
          <w:rFonts w:ascii="Times New Roman" w:hAnsi="Times New Roman" w:cs="Arial"/>
          <w:i/>
        </w:rPr>
        <w:t>-3.1.2 – D</w:t>
      </w:r>
      <w:r w:rsidR="00443FD5" w:rsidRPr="00141806">
        <w:rPr>
          <w:rFonts w:ascii="Times New Roman" w:hAnsi="Times New Roman" w:cs="Arial"/>
          <w:i/>
        </w:rPr>
        <w:t>elete “by sucking it out”</w:t>
      </w:r>
      <w:r w:rsidR="009A5433" w:rsidRPr="00141806">
        <w:rPr>
          <w:rFonts w:ascii="Times New Roman" w:hAnsi="Times New Roman" w:cs="Arial"/>
        </w:rPr>
        <w:t xml:space="preserve"> </w:t>
      </w:r>
      <w:r w:rsidR="009A5433" w:rsidRPr="00141806">
        <w:rPr>
          <w:rFonts w:ascii="Times New Roman" w:hAnsi="Times New Roman" w:cs="Arial"/>
          <w:color w:val="0000FF"/>
        </w:rPr>
        <w:t>Deleted.</w:t>
      </w:r>
    </w:p>
    <w:p w:rsidR="009A5433"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i/>
        </w:rPr>
        <w:t>-3.1.4 – “every other days”</w:t>
      </w:r>
      <w:r w:rsidR="009A5433" w:rsidRPr="00141806">
        <w:rPr>
          <w:rFonts w:ascii="Times New Roman" w:hAnsi="Times New Roman" w:cs="Arial"/>
          <w:i/>
        </w:rPr>
        <w:t xml:space="preserve"> </w:t>
      </w:r>
      <w:r w:rsidR="009A5433" w:rsidRPr="00141806">
        <w:rPr>
          <w:rFonts w:ascii="Times New Roman" w:hAnsi="Times New Roman" w:cs="Arial"/>
          <w:color w:val="0000FF"/>
        </w:rPr>
        <w:t>Corrected to “every other day”</w:t>
      </w:r>
    </w:p>
    <w:p w:rsidR="004308A0"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rPr>
        <w:t>-4.1.1 –</w:t>
      </w:r>
      <w:r w:rsidR="004308A0" w:rsidRPr="00141806">
        <w:rPr>
          <w:rFonts w:ascii="Times New Roman" w:hAnsi="Times New Roman" w:cs="Arial"/>
        </w:rPr>
        <w:t>C</w:t>
      </w:r>
      <w:r w:rsidRPr="00141806">
        <w:rPr>
          <w:rFonts w:ascii="Times New Roman" w:hAnsi="Times New Roman" w:cs="Arial"/>
        </w:rPr>
        <w:t>larify “place the tympanic membrane horizontally to be parallel to”.</w:t>
      </w:r>
    </w:p>
    <w:p w:rsidR="00173546" w:rsidRPr="00141806" w:rsidRDefault="00173546"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B85F16" w:rsidRPr="00141806">
        <w:rPr>
          <w:rFonts w:ascii="Times New Roman" w:hAnsi="Times New Roman" w:cs="Arial"/>
          <w:color w:val="0000FF"/>
        </w:rPr>
        <w:t xml:space="preserve">have </w:t>
      </w:r>
      <w:r w:rsidRPr="00141806">
        <w:rPr>
          <w:rFonts w:ascii="Times New Roman" w:hAnsi="Times New Roman" w:cs="Arial"/>
          <w:color w:val="0000FF"/>
        </w:rPr>
        <w:t xml:space="preserve">changed </w:t>
      </w:r>
      <w:r w:rsidR="00B85F16" w:rsidRPr="00141806">
        <w:rPr>
          <w:rFonts w:ascii="Times New Roman" w:hAnsi="Times New Roman" w:cs="Arial"/>
          <w:color w:val="0000FF"/>
        </w:rPr>
        <w:t xml:space="preserve">this wording </w:t>
      </w:r>
      <w:r w:rsidRPr="00141806">
        <w:rPr>
          <w:rFonts w:ascii="Times New Roman" w:hAnsi="Times New Roman" w:cs="Arial"/>
          <w:color w:val="0000FF"/>
        </w:rPr>
        <w:t>to:</w:t>
      </w:r>
    </w:p>
    <w:p w:rsidR="00173546" w:rsidRPr="00141806" w:rsidRDefault="00173546"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[4.1.1] </w:t>
      </w:r>
      <w:r w:rsidR="00D63CAE" w:rsidRPr="00141806">
        <w:rPr>
          <w:rFonts w:ascii="Times New Roman" w:hAnsi="Times New Roman" w:cs="Arial"/>
          <w:color w:val="0000FF"/>
        </w:rPr>
        <w:t>Adjust the orientation so that the neck and tran</w:t>
      </w:r>
      <w:r w:rsidR="00D62C92" w:rsidRPr="00141806">
        <w:rPr>
          <w:rFonts w:ascii="Times New Roman" w:hAnsi="Times New Roman" w:cs="Arial"/>
          <w:color w:val="0000FF"/>
        </w:rPr>
        <w:t>sversal lamina of the malleus are</w:t>
      </w:r>
      <w:r w:rsidR="00D63CAE" w:rsidRPr="00141806">
        <w:rPr>
          <w:rFonts w:ascii="Times New Roman" w:hAnsi="Times New Roman" w:cs="Arial"/>
          <w:color w:val="0000FF"/>
        </w:rPr>
        <w:t xml:space="preserve"> parallel to the horizontal bottom of the embedding dish (Figure 4A-C).</w:t>
      </w:r>
    </w:p>
    <w:p w:rsidR="00D63CAE" w:rsidRPr="00141806" w:rsidRDefault="00D63CAE" w:rsidP="000625CC">
      <w:pPr>
        <w:pStyle w:val="Web"/>
        <w:spacing w:before="0" w:beforeAutospacing="0" w:after="0" w:afterAutospacing="0"/>
        <w:rPr>
          <w:rFonts w:ascii="Times New Roman" w:hAnsi="Times New Roman" w:cs="Arial"/>
          <w:color w:val="0000FF"/>
        </w:rPr>
      </w:pPr>
    </w:p>
    <w:p w:rsidR="00486220" w:rsidRPr="00141806" w:rsidRDefault="005C1BF3" w:rsidP="000625CC">
      <w:pPr>
        <w:pStyle w:val="Web"/>
        <w:spacing w:before="0" w:beforeAutospacing="0" w:after="0" w:afterAutospacing="0"/>
        <w:rPr>
          <w:rFonts w:ascii="Times New Roman" w:hAnsi="Times New Roman" w:cs="Arial"/>
        </w:rPr>
      </w:pPr>
      <w:r w:rsidRPr="00141806">
        <w:rPr>
          <w:rFonts w:ascii="Times New Roman" w:hAnsi="Times New Roman" w:cs="Arial"/>
        </w:rPr>
        <w:t xml:space="preserve">6. </w:t>
      </w:r>
      <w:r w:rsidR="00443FD5" w:rsidRPr="00141806">
        <w:rPr>
          <w:rFonts w:ascii="Times New Roman" w:hAnsi="Times New Roman" w:cs="Arial"/>
        </w:rPr>
        <w:t>Additional detai</w:t>
      </w:r>
      <w:r w:rsidR="00486220" w:rsidRPr="00141806">
        <w:rPr>
          <w:rFonts w:ascii="Times New Roman" w:hAnsi="Times New Roman" w:cs="Arial"/>
        </w:rPr>
        <w:t>l is required:</w:t>
      </w:r>
    </w:p>
    <w:p w:rsidR="000A5C4C" w:rsidRPr="00141806" w:rsidRDefault="00486220" w:rsidP="000625CC">
      <w:pPr>
        <w:pStyle w:val="Web"/>
        <w:spacing w:before="0" w:beforeAutospacing="0" w:after="0" w:afterAutospacing="0"/>
        <w:rPr>
          <w:rFonts w:ascii="Times New Roman" w:hAnsi="Times New Roman" w:cs="Arial"/>
        </w:rPr>
      </w:pPr>
      <w:r w:rsidRPr="00141806">
        <w:rPr>
          <w:rFonts w:ascii="Times New Roman" w:hAnsi="Times New Roman" w:cs="Arial"/>
        </w:rPr>
        <w:t>-3.1.6 – Include a citation.</w:t>
      </w:r>
    </w:p>
    <w:p w:rsidR="000A5C4C" w:rsidRPr="00141806" w:rsidRDefault="000A5C4C"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B85F16" w:rsidRPr="00141806">
        <w:rPr>
          <w:rFonts w:ascii="Times New Roman" w:hAnsi="Times New Roman" w:cs="Arial"/>
          <w:color w:val="0000FF"/>
        </w:rPr>
        <w:t xml:space="preserve">cite </w:t>
      </w:r>
      <w:r w:rsidRPr="00141806">
        <w:rPr>
          <w:rFonts w:ascii="Times New Roman" w:hAnsi="Times New Roman" w:cs="Arial"/>
          <w:color w:val="0000FF"/>
        </w:rPr>
        <w:t>An et al. (2003) Principles of Embedding and Common Protocols.</w:t>
      </w:r>
    </w:p>
    <w:p w:rsidR="000B4917" w:rsidRPr="00141806" w:rsidRDefault="00486220"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-4.2.1 – C</w:t>
      </w:r>
      <w:r w:rsidR="00443FD5" w:rsidRPr="00141806">
        <w:rPr>
          <w:rFonts w:ascii="Times New Roman" w:hAnsi="Times New Roman" w:cs="Arial"/>
          <w:i/>
        </w:rPr>
        <w:t>larify the orientation in text rather than citin</w:t>
      </w:r>
      <w:r w:rsidRPr="00141806">
        <w:rPr>
          <w:rFonts w:ascii="Times New Roman" w:hAnsi="Times New Roman" w:cs="Arial"/>
          <w:i/>
        </w:rPr>
        <w:t>g only a figure.</w:t>
      </w:r>
    </w:p>
    <w:p w:rsidR="000B4917" w:rsidRPr="00141806" w:rsidRDefault="00173546"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replaced </w:t>
      </w:r>
      <w:r w:rsidR="000B4917" w:rsidRPr="00141806">
        <w:rPr>
          <w:rFonts w:ascii="Times New Roman" w:hAnsi="Times New Roman" w:cs="Arial"/>
          <w:color w:val="0000FF"/>
        </w:rPr>
        <w:t>“according to Figure 4F-G” with:</w:t>
      </w:r>
    </w:p>
    <w:p w:rsidR="000B4917" w:rsidRPr="00141806" w:rsidRDefault="00173546"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[4.2.1] </w:t>
      </w:r>
      <w:r w:rsidR="00F94B5A" w:rsidRPr="00141806">
        <w:rPr>
          <w:rFonts w:ascii="Times New Roman" w:hAnsi="Times New Roman" w:cs="Arial"/>
          <w:color w:val="0000FF"/>
        </w:rPr>
        <w:t xml:space="preserve">so that the neck and transversal lamina of the malleus </w:t>
      </w:r>
      <w:r w:rsidR="002F1E36" w:rsidRPr="00141806">
        <w:rPr>
          <w:rFonts w:ascii="Times New Roman" w:hAnsi="Times New Roman" w:cs="Arial"/>
          <w:color w:val="0000FF"/>
        </w:rPr>
        <w:t>are</w:t>
      </w:r>
      <w:r w:rsidR="00F94B5A" w:rsidRPr="00141806">
        <w:rPr>
          <w:rFonts w:ascii="Times New Roman" w:hAnsi="Times New Roman" w:cs="Arial"/>
          <w:color w:val="0000FF"/>
        </w:rPr>
        <w:t xml:space="preserve"> perpendicular to the bottom of the embedding dish (Figure 4D-G).</w:t>
      </w:r>
    </w:p>
    <w:p w:rsidR="000B4917" w:rsidRPr="00141806" w:rsidRDefault="000B4917" w:rsidP="000625CC">
      <w:pPr>
        <w:pStyle w:val="Web"/>
        <w:spacing w:before="0" w:beforeAutospacing="0" w:after="0" w:afterAutospacing="0"/>
        <w:rPr>
          <w:rFonts w:ascii="Times New Roman" w:hAnsi="Times New Roman" w:cs="Arial"/>
          <w:color w:val="0000FF"/>
        </w:rPr>
      </w:pPr>
    </w:p>
    <w:p w:rsidR="007521B3" w:rsidRPr="00141806" w:rsidRDefault="00486220" w:rsidP="000625CC">
      <w:pPr>
        <w:pStyle w:val="Web"/>
        <w:spacing w:before="0" w:beforeAutospacing="0" w:after="0" w:afterAutospacing="0"/>
        <w:rPr>
          <w:rFonts w:ascii="Times New Roman" w:hAnsi="Times New Roman" w:cs="Arial"/>
          <w:i/>
        </w:rPr>
      </w:pPr>
      <w:r w:rsidRPr="00141806">
        <w:rPr>
          <w:rFonts w:ascii="Times New Roman" w:hAnsi="Times New Roman" w:cs="Arial"/>
          <w:i/>
        </w:rPr>
        <w:t>-4.5 – Include a citation.</w:t>
      </w:r>
    </w:p>
    <w:p w:rsidR="002C3D4E" w:rsidRPr="00141806" w:rsidRDefault="00486220" w:rsidP="001A1A99">
      <w:pPr>
        <w:pStyle w:val="a8"/>
        <w:ind w:left="0"/>
        <w:jc w:val="left"/>
        <w:rPr>
          <w:rFonts w:ascii="Times New Roman" w:hAnsi="Times New Roman" w:cs="Arial"/>
          <w:i/>
          <w:color w:val="auto"/>
        </w:rPr>
      </w:pPr>
      <w:r w:rsidRPr="00141806">
        <w:rPr>
          <w:rFonts w:ascii="Times New Roman" w:hAnsi="Times New Roman" w:cs="Arial"/>
          <w:i/>
          <w:color w:val="auto"/>
        </w:rPr>
        <w:t>I</w:t>
      </w:r>
      <w:r w:rsidR="00443FD5" w:rsidRPr="00141806">
        <w:rPr>
          <w:rFonts w:ascii="Times New Roman" w:hAnsi="Times New Roman" w:cs="Arial"/>
          <w:i/>
          <w:color w:val="auto"/>
        </w:rPr>
        <w:t xml:space="preserve">nclude a step at the end of the protocol for downstream analyses and include citations. This step should not </w:t>
      </w:r>
      <w:r w:rsidRPr="00141806">
        <w:rPr>
          <w:rFonts w:ascii="Times New Roman" w:hAnsi="Times New Roman" w:cs="Arial"/>
          <w:i/>
          <w:color w:val="auto"/>
        </w:rPr>
        <w:t>be highlighted for filming.</w:t>
      </w:r>
    </w:p>
    <w:p w:rsidR="002C3D4E" w:rsidRPr="00141806" w:rsidRDefault="002C3D4E" w:rsidP="001A1A99">
      <w:pPr>
        <w:pStyle w:val="a8"/>
        <w:ind w:left="0"/>
        <w:jc w:val="left"/>
        <w:rPr>
          <w:rFonts w:ascii="Times New Roman" w:hAnsi="Times New Roman" w:cs="Arial"/>
          <w:color w:val="0000FF"/>
          <w:lang w:eastAsia="ja-JP"/>
        </w:rPr>
      </w:pPr>
      <w:r w:rsidRPr="00141806">
        <w:rPr>
          <w:rFonts w:ascii="Times New Roman" w:hAnsi="Times New Roman" w:cs="Arial"/>
          <w:color w:val="0000FF"/>
          <w:lang w:eastAsia="ja-JP"/>
        </w:rPr>
        <w:t xml:space="preserve">We </w:t>
      </w:r>
      <w:r w:rsidR="00B85F16" w:rsidRPr="00141806">
        <w:rPr>
          <w:rFonts w:ascii="Times New Roman" w:hAnsi="Times New Roman" w:cs="Arial"/>
          <w:color w:val="0000FF"/>
          <w:lang w:eastAsia="ja-JP"/>
        </w:rPr>
        <w:t xml:space="preserve">have </w:t>
      </w:r>
      <w:r w:rsidR="00AC48C4" w:rsidRPr="00141806">
        <w:rPr>
          <w:rFonts w:ascii="Times New Roman" w:hAnsi="Times New Roman" w:cs="Arial"/>
          <w:color w:val="0000FF"/>
          <w:lang w:eastAsia="ja-JP"/>
        </w:rPr>
        <w:t>add</w:t>
      </w:r>
      <w:r w:rsidR="00B85F16" w:rsidRPr="00141806">
        <w:rPr>
          <w:rFonts w:ascii="Times New Roman" w:hAnsi="Times New Roman" w:cs="Arial"/>
          <w:color w:val="0000FF"/>
          <w:lang w:eastAsia="ja-JP"/>
        </w:rPr>
        <w:t>ed</w:t>
      </w:r>
      <w:r w:rsidR="00AC48C4" w:rsidRPr="00141806">
        <w:rPr>
          <w:rFonts w:ascii="Times New Roman" w:hAnsi="Times New Roman" w:cs="Arial"/>
          <w:color w:val="0000FF"/>
          <w:lang w:eastAsia="ja-JP"/>
        </w:rPr>
        <w:t xml:space="preserve"> information </w:t>
      </w:r>
      <w:r w:rsidR="00B85F16" w:rsidRPr="00141806">
        <w:rPr>
          <w:rFonts w:ascii="Times New Roman" w:hAnsi="Times New Roman" w:cs="Arial"/>
          <w:color w:val="0000FF"/>
          <w:lang w:eastAsia="ja-JP"/>
        </w:rPr>
        <w:t xml:space="preserve">relevant to </w:t>
      </w:r>
      <w:r w:rsidR="00AC48C4" w:rsidRPr="00141806">
        <w:rPr>
          <w:rFonts w:ascii="Times New Roman" w:hAnsi="Times New Roman" w:cs="Arial"/>
          <w:color w:val="0000FF"/>
          <w:lang w:eastAsia="ja-JP"/>
        </w:rPr>
        <w:t xml:space="preserve">downstream analyses and </w:t>
      </w:r>
      <w:r w:rsidR="00B85F16" w:rsidRPr="00141806">
        <w:rPr>
          <w:rFonts w:ascii="Times New Roman" w:hAnsi="Times New Roman" w:cs="Arial"/>
          <w:color w:val="0000FF"/>
          <w:lang w:eastAsia="ja-JP"/>
        </w:rPr>
        <w:t xml:space="preserve">cited the </w:t>
      </w:r>
      <w:r w:rsidRPr="00141806">
        <w:rPr>
          <w:rFonts w:ascii="Times New Roman" w:hAnsi="Times New Roman" w:cs="Arial"/>
          <w:color w:val="0000FF"/>
          <w:lang w:eastAsia="ja-JP"/>
        </w:rPr>
        <w:t xml:space="preserve">“Handbook of </w:t>
      </w:r>
      <w:r w:rsidR="00B85F16" w:rsidRPr="00141806">
        <w:rPr>
          <w:rFonts w:ascii="Times New Roman" w:hAnsi="Times New Roman" w:cs="Arial"/>
          <w:color w:val="0000FF"/>
          <w:lang w:eastAsia="ja-JP"/>
        </w:rPr>
        <w:t>H</w:t>
      </w:r>
      <w:r w:rsidRPr="00141806">
        <w:rPr>
          <w:rFonts w:ascii="Times New Roman" w:hAnsi="Times New Roman" w:cs="Arial"/>
          <w:color w:val="0000FF"/>
          <w:lang w:eastAsia="ja-JP"/>
        </w:rPr>
        <w:t xml:space="preserve">istology </w:t>
      </w:r>
      <w:r w:rsidR="00B85F16" w:rsidRPr="00141806">
        <w:rPr>
          <w:rFonts w:ascii="Times New Roman" w:hAnsi="Times New Roman" w:cs="Arial"/>
          <w:color w:val="0000FF"/>
          <w:lang w:eastAsia="ja-JP"/>
        </w:rPr>
        <w:t>M</w:t>
      </w:r>
      <w:r w:rsidRPr="00141806">
        <w:rPr>
          <w:rFonts w:ascii="Times New Roman" w:hAnsi="Times New Roman" w:cs="Arial"/>
          <w:color w:val="0000FF"/>
          <w:lang w:eastAsia="ja-JP"/>
        </w:rPr>
        <w:t xml:space="preserve">ethods for </w:t>
      </w:r>
      <w:r w:rsidR="00B85F16" w:rsidRPr="00141806">
        <w:rPr>
          <w:rFonts w:ascii="Times New Roman" w:hAnsi="Times New Roman" w:cs="Arial"/>
          <w:color w:val="0000FF"/>
          <w:lang w:eastAsia="ja-JP"/>
        </w:rPr>
        <w:t>B</w:t>
      </w:r>
      <w:r w:rsidRPr="00141806">
        <w:rPr>
          <w:rFonts w:ascii="Times New Roman" w:hAnsi="Times New Roman" w:cs="Arial"/>
          <w:color w:val="0000FF"/>
          <w:lang w:eastAsia="ja-JP"/>
        </w:rPr>
        <w:t xml:space="preserve">one and </w:t>
      </w:r>
      <w:r w:rsidR="00B85F16" w:rsidRPr="00141806">
        <w:rPr>
          <w:rFonts w:ascii="Times New Roman" w:hAnsi="Times New Roman" w:cs="Arial"/>
          <w:color w:val="0000FF"/>
          <w:lang w:eastAsia="ja-JP"/>
        </w:rPr>
        <w:t>C</w:t>
      </w:r>
      <w:r w:rsidRPr="00141806">
        <w:rPr>
          <w:rFonts w:ascii="Times New Roman" w:hAnsi="Times New Roman" w:cs="Arial"/>
          <w:color w:val="0000FF"/>
          <w:lang w:eastAsia="ja-JP"/>
        </w:rPr>
        <w:t>artilage” (2003)</w:t>
      </w:r>
      <w:r w:rsidR="00D06D88" w:rsidRPr="00141806">
        <w:rPr>
          <w:rFonts w:ascii="Times New Roman" w:hAnsi="Times New Roman" w:cs="Arial"/>
          <w:color w:val="0000FF"/>
          <w:lang w:eastAsia="ja-JP"/>
        </w:rPr>
        <w:t xml:space="preserve"> for histological methods, “Reference 14” for bone labeling, and “Reference 3 for TRAP staining</w:t>
      </w:r>
      <w:r w:rsidRPr="00141806">
        <w:rPr>
          <w:rFonts w:ascii="Times New Roman" w:hAnsi="Times New Roman" w:cs="Arial"/>
          <w:color w:val="0000FF"/>
          <w:lang w:eastAsia="ja-JP"/>
        </w:rPr>
        <w:t>:</w:t>
      </w:r>
    </w:p>
    <w:p w:rsidR="00344394" w:rsidRPr="00141806" w:rsidRDefault="00173546" w:rsidP="001A1A99">
      <w:pPr>
        <w:pStyle w:val="a8"/>
        <w:ind w:left="0"/>
        <w:jc w:val="left"/>
        <w:rPr>
          <w:rFonts w:ascii="Times New Roman" w:hAnsi="Times New Roman" w:cs="Arial"/>
          <w:color w:val="0000FF"/>
          <w:lang w:eastAsia="ja-JP"/>
        </w:rPr>
      </w:pPr>
      <w:r w:rsidRPr="00141806">
        <w:rPr>
          <w:rFonts w:ascii="Times New Roman" w:hAnsi="Times New Roman" w:cs="Arial"/>
          <w:color w:val="0000FF"/>
          <w:lang w:eastAsia="ja-JP"/>
        </w:rPr>
        <w:t xml:space="preserve">[4.5] </w:t>
      </w:r>
      <w:r w:rsidR="00F94B5A" w:rsidRPr="00141806">
        <w:rPr>
          <w:rFonts w:ascii="Times New Roman" w:hAnsi="Times New Roman" w:cs="Arial"/>
          <w:color w:val="0000FF"/>
          <w:lang w:eastAsia="ja-JP"/>
        </w:rPr>
        <w:t>For example, stain paraffin sections with hematoxylin and eosin (H&amp;E), safranin O (for cartilage), or for tartrate-resistant acid phosphatase (TRAP) activity (for osteoclasts</w:t>
      </w:r>
      <w:proofErr w:type="gramStart"/>
      <w:r w:rsidR="00F94B5A" w:rsidRPr="00141806">
        <w:rPr>
          <w:rFonts w:ascii="Times New Roman" w:hAnsi="Times New Roman" w:cs="Arial"/>
          <w:color w:val="0000FF"/>
          <w:lang w:eastAsia="ja-JP"/>
        </w:rPr>
        <w:t>)</w:t>
      </w:r>
      <w:r w:rsidR="00F94B5A" w:rsidRPr="00141806">
        <w:rPr>
          <w:rFonts w:ascii="Times New Roman" w:hAnsi="Times New Roman" w:cs="Arial"/>
          <w:color w:val="0000FF"/>
          <w:vertAlign w:val="superscript"/>
          <w:lang w:eastAsia="ja-JP"/>
        </w:rPr>
        <w:t>3</w:t>
      </w:r>
      <w:proofErr w:type="gramEnd"/>
      <w:r w:rsidR="00F94B5A" w:rsidRPr="00141806">
        <w:rPr>
          <w:rFonts w:ascii="Times New Roman" w:hAnsi="Times New Roman" w:cs="Arial"/>
          <w:color w:val="0000FF"/>
          <w:lang w:eastAsia="ja-JP"/>
        </w:rPr>
        <w:t xml:space="preserve">, or by immunohistochemistry. </w:t>
      </w:r>
      <w:proofErr w:type="spellStart"/>
      <w:r w:rsidR="00F94B5A" w:rsidRPr="00141806">
        <w:rPr>
          <w:rFonts w:ascii="Times New Roman" w:hAnsi="Times New Roman" w:cs="Arial"/>
          <w:color w:val="0000FF"/>
          <w:lang w:eastAsia="ja-JP"/>
        </w:rPr>
        <w:t>Undecalcified</w:t>
      </w:r>
      <w:proofErr w:type="spellEnd"/>
      <w:r w:rsidR="00F94B5A" w:rsidRPr="00141806">
        <w:rPr>
          <w:rFonts w:ascii="Times New Roman" w:hAnsi="Times New Roman" w:cs="Arial"/>
          <w:color w:val="0000FF"/>
          <w:lang w:eastAsia="ja-JP"/>
        </w:rPr>
        <w:t xml:space="preserve"> </w:t>
      </w:r>
      <w:proofErr w:type="spellStart"/>
      <w:r w:rsidR="00F94B5A" w:rsidRPr="00141806">
        <w:rPr>
          <w:rFonts w:ascii="Times New Roman" w:hAnsi="Times New Roman" w:cs="Arial"/>
          <w:color w:val="0000FF"/>
          <w:lang w:eastAsia="ja-JP"/>
        </w:rPr>
        <w:t>cryosections</w:t>
      </w:r>
      <w:proofErr w:type="spellEnd"/>
      <w:r w:rsidR="00F94B5A" w:rsidRPr="00141806">
        <w:rPr>
          <w:rFonts w:ascii="Times New Roman" w:hAnsi="Times New Roman" w:cs="Arial"/>
          <w:color w:val="0000FF"/>
          <w:lang w:eastAsia="ja-JP"/>
        </w:rPr>
        <w:t xml:space="preserve"> are suitable for bone labeling using </w:t>
      </w:r>
      <w:proofErr w:type="spellStart"/>
      <w:r w:rsidR="00F94B5A" w:rsidRPr="00141806">
        <w:rPr>
          <w:rFonts w:ascii="Times New Roman" w:hAnsi="Times New Roman" w:cs="Arial"/>
          <w:color w:val="0000FF"/>
          <w:lang w:eastAsia="ja-JP"/>
        </w:rPr>
        <w:t>fluorochromes</w:t>
      </w:r>
      <w:proofErr w:type="spellEnd"/>
      <w:r w:rsidR="00F94B5A" w:rsidRPr="00141806">
        <w:rPr>
          <w:rFonts w:ascii="Times New Roman" w:hAnsi="Times New Roman" w:cs="Arial"/>
          <w:color w:val="0000FF"/>
          <w:lang w:eastAsia="ja-JP"/>
        </w:rPr>
        <w:t xml:space="preserve"> </w:t>
      </w:r>
      <w:r w:rsidR="00F94B5A" w:rsidRPr="00141806">
        <w:rPr>
          <w:rFonts w:ascii="Times New Roman" w:hAnsi="Times New Roman" w:cs="Arial"/>
          <w:color w:val="0000FF"/>
          <w:vertAlign w:val="subscript"/>
          <w:lang w:eastAsia="ja-JP"/>
        </w:rPr>
        <w:t>14</w:t>
      </w:r>
      <w:r w:rsidR="00F94B5A" w:rsidRPr="00141806">
        <w:rPr>
          <w:rFonts w:ascii="Times New Roman" w:hAnsi="Times New Roman" w:cs="Arial"/>
          <w:color w:val="0000FF"/>
          <w:lang w:eastAsia="ja-JP"/>
        </w:rPr>
        <w:t xml:space="preserve">, alizarin red staining for calcium, and immunofluorescence </w:t>
      </w:r>
      <w:r w:rsidR="00F94B5A" w:rsidRPr="00141806">
        <w:rPr>
          <w:rFonts w:ascii="Times New Roman" w:hAnsi="Times New Roman" w:cs="Arial"/>
          <w:color w:val="0000FF"/>
          <w:vertAlign w:val="superscript"/>
          <w:lang w:eastAsia="ja-JP"/>
        </w:rPr>
        <w:t>42</w:t>
      </w:r>
      <w:r w:rsidR="00F94B5A" w:rsidRPr="00141806">
        <w:rPr>
          <w:rFonts w:ascii="Times New Roman" w:hAnsi="Times New Roman" w:cs="Arial"/>
          <w:color w:val="0000FF"/>
          <w:lang w:eastAsia="ja-JP"/>
        </w:rPr>
        <w:t>.</w:t>
      </w:r>
    </w:p>
    <w:p w:rsidR="00173546" w:rsidRPr="00141806" w:rsidRDefault="00173546" w:rsidP="001A1A99">
      <w:pPr>
        <w:pStyle w:val="a8"/>
        <w:ind w:left="0"/>
        <w:jc w:val="left"/>
        <w:rPr>
          <w:rFonts w:ascii="Times New Roman" w:hAnsi="Times New Roman" w:cs="Arial"/>
          <w:color w:val="0000FF"/>
          <w:lang w:eastAsia="ja-JP"/>
        </w:rPr>
      </w:pPr>
    </w:p>
    <w:p w:rsidR="004A6C7A" w:rsidRPr="00141806" w:rsidRDefault="00486220" w:rsidP="000625CC">
      <w:pPr>
        <w:pStyle w:val="Web"/>
        <w:spacing w:before="0" w:beforeAutospacing="0" w:after="0" w:afterAutospacing="0"/>
        <w:rPr>
          <w:rFonts w:ascii="Times New Roman" w:hAnsi="Times New Roman" w:cs="Arial"/>
          <w:i/>
        </w:rPr>
      </w:pPr>
      <w:r w:rsidRPr="00141806">
        <w:rPr>
          <w:rFonts w:ascii="Times New Roman" w:hAnsi="Times New Roman" w:cs="Arial"/>
          <w:i/>
        </w:rPr>
        <w:lastRenderedPageBreak/>
        <w:t xml:space="preserve">7. </w:t>
      </w:r>
      <w:r w:rsidR="00443FD5" w:rsidRPr="00141806">
        <w:rPr>
          <w:rFonts w:ascii="Times New Roman" w:hAnsi="Times New Roman" w:cs="Arial"/>
          <w:i/>
        </w:rPr>
        <w:t>Res</w:t>
      </w:r>
      <w:r w:rsidRPr="00141806">
        <w:rPr>
          <w:rFonts w:ascii="Times New Roman" w:hAnsi="Times New Roman" w:cs="Arial"/>
          <w:i/>
        </w:rPr>
        <w:t>ults:</w:t>
      </w:r>
      <w:r w:rsidRPr="00141806">
        <w:rPr>
          <w:rFonts w:ascii="Times New Roman" w:hAnsi="Times New Roman" w:cs="Arial"/>
          <w:i/>
        </w:rPr>
        <w:br/>
        <w:t>-D</w:t>
      </w:r>
      <w:r w:rsidR="00443FD5" w:rsidRPr="00141806">
        <w:rPr>
          <w:rFonts w:ascii="Times New Roman" w:hAnsi="Times New Roman" w:cs="Arial"/>
          <w:i/>
        </w:rPr>
        <w:t>escribe the data in Figure 5 in more detail. Are there any important features highlighted by the staining?</w:t>
      </w:r>
    </w:p>
    <w:p w:rsidR="00CA608B" w:rsidRPr="00141806" w:rsidRDefault="004A6C7A" w:rsidP="00F94B5A">
      <w:pPr>
        <w:pStyle w:val="Web"/>
        <w:tabs>
          <w:tab w:val="left" w:pos="2970"/>
        </w:tabs>
        <w:spacing w:before="0" w:beforeAutospacing="0" w:after="0" w:afterAutospacing="0"/>
        <w:rPr>
          <w:rFonts w:ascii="Times New Roman" w:hAnsi="Times New Roman" w:cs="Arial"/>
        </w:rPr>
      </w:pPr>
      <w:r w:rsidRPr="00141806">
        <w:rPr>
          <w:rFonts w:ascii="Times New Roman" w:hAnsi="Times New Roman" w:cs="Arial"/>
          <w:color w:val="0000FF"/>
        </w:rPr>
        <w:t xml:space="preserve">We </w:t>
      </w:r>
      <w:r w:rsidR="00B85F16" w:rsidRPr="00141806">
        <w:rPr>
          <w:rFonts w:ascii="Times New Roman" w:hAnsi="Times New Roman" w:cs="Arial"/>
          <w:color w:val="0000FF"/>
        </w:rPr>
        <w:t xml:space="preserve">have </w:t>
      </w:r>
      <w:r w:rsidRPr="00141806">
        <w:rPr>
          <w:rFonts w:ascii="Times New Roman" w:hAnsi="Times New Roman" w:cs="Arial"/>
          <w:color w:val="0000FF"/>
        </w:rPr>
        <w:t>added the</w:t>
      </w:r>
      <w:r w:rsidR="002C3D4E" w:rsidRPr="00141806">
        <w:rPr>
          <w:rFonts w:ascii="Times New Roman" w:hAnsi="Times New Roman" w:cs="Arial"/>
          <w:color w:val="0000FF"/>
        </w:rPr>
        <w:t xml:space="preserve"> following description:</w:t>
      </w:r>
    </w:p>
    <w:p w:rsidR="004A6C7A" w:rsidRPr="00141806" w:rsidRDefault="00CA608B"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[Representative results] </w:t>
      </w:r>
      <w:r w:rsidR="005336E4" w:rsidRPr="00141806">
        <w:rPr>
          <w:rFonts w:ascii="Times New Roman" w:hAnsi="Times New Roman" w:cs="Arial"/>
          <w:color w:val="0000FF"/>
        </w:rPr>
        <w:t xml:space="preserve">The malleus attached to the tympanic membrane in the auditory bulla revealed ongoing endochondral ossification at P14 (Figure 5A). For bone labeling, </w:t>
      </w:r>
      <w:proofErr w:type="spellStart"/>
      <w:r w:rsidR="005336E4" w:rsidRPr="00141806">
        <w:rPr>
          <w:rFonts w:ascii="Times New Roman" w:hAnsi="Times New Roman" w:cs="Arial"/>
          <w:color w:val="0000FF"/>
        </w:rPr>
        <w:t>calcein</w:t>
      </w:r>
      <w:proofErr w:type="spellEnd"/>
      <w:r w:rsidR="005336E4" w:rsidRPr="00141806">
        <w:rPr>
          <w:rFonts w:ascii="Times New Roman" w:hAnsi="Times New Roman" w:cs="Arial"/>
          <w:color w:val="0000FF"/>
        </w:rPr>
        <w:t xml:space="preserve"> (30 µg/g bodyweight) was </w:t>
      </w:r>
      <w:proofErr w:type="spellStart"/>
      <w:r w:rsidR="005336E4" w:rsidRPr="00141806">
        <w:rPr>
          <w:rFonts w:ascii="Times New Roman" w:hAnsi="Times New Roman" w:cs="Arial"/>
          <w:color w:val="0000FF"/>
        </w:rPr>
        <w:t>peritoneally</w:t>
      </w:r>
      <w:proofErr w:type="spellEnd"/>
      <w:r w:rsidR="005336E4" w:rsidRPr="00141806">
        <w:rPr>
          <w:rFonts w:ascii="Times New Roman" w:hAnsi="Times New Roman" w:cs="Arial"/>
          <w:color w:val="0000FF"/>
        </w:rPr>
        <w:t xml:space="preserve"> injected into a P20 mouse, and bulla and capsule were isolated 24 </w:t>
      </w:r>
      <w:proofErr w:type="spellStart"/>
      <w:r w:rsidR="005336E4" w:rsidRPr="00141806">
        <w:rPr>
          <w:rFonts w:ascii="Times New Roman" w:hAnsi="Times New Roman" w:cs="Arial"/>
          <w:color w:val="0000FF"/>
        </w:rPr>
        <w:t>hr</w:t>
      </w:r>
      <w:proofErr w:type="spellEnd"/>
      <w:r w:rsidR="005336E4" w:rsidRPr="00141806">
        <w:rPr>
          <w:rFonts w:ascii="Times New Roman" w:hAnsi="Times New Roman" w:cs="Arial"/>
          <w:color w:val="0000FF"/>
        </w:rPr>
        <w:t xml:space="preserve"> later at P21. The sample without decalcification was embedded frozen and then </w:t>
      </w:r>
      <w:proofErr w:type="spellStart"/>
      <w:r w:rsidR="005336E4" w:rsidRPr="00141806">
        <w:rPr>
          <w:rFonts w:ascii="Times New Roman" w:hAnsi="Times New Roman" w:cs="Arial"/>
          <w:color w:val="0000FF"/>
        </w:rPr>
        <w:t>cryosectioned</w:t>
      </w:r>
      <w:proofErr w:type="spellEnd"/>
      <w:r w:rsidR="005336E4" w:rsidRPr="00141806">
        <w:rPr>
          <w:rFonts w:ascii="Times New Roman" w:hAnsi="Times New Roman" w:cs="Arial"/>
          <w:color w:val="0000FF"/>
        </w:rPr>
        <w:t xml:space="preserve"> at 6 </w:t>
      </w:r>
      <w:proofErr w:type="spellStart"/>
      <w:r w:rsidR="005336E4" w:rsidRPr="00141806">
        <w:rPr>
          <w:rFonts w:ascii="Times New Roman" w:hAnsi="Times New Roman" w:cs="Arial"/>
          <w:color w:val="0000FF"/>
        </w:rPr>
        <w:t>μm</w:t>
      </w:r>
      <w:proofErr w:type="spellEnd"/>
      <w:r w:rsidR="005336E4" w:rsidRPr="00141806">
        <w:rPr>
          <w:rFonts w:ascii="Times New Roman" w:hAnsi="Times New Roman" w:cs="Arial"/>
          <w:color w:val="0000FF"/>
        </w:rPr>
        <w:t xml:space="preserve"> using an adhesive film based on the method of Kawamoto </w:t>
      </w:r>
      <w:r w:rsidR="005336E4" w:rsidRPr="00141806">
        <w:rPr>
          <w:rFonts w:ascii="Times New Roman" w:hAnsi="Times New Roman" w:cs="Arial"/>
          <w:color w:val="0000FF"/>
          <w:vertAlign w:val="superscript"/>
        </w:rPr>
        <w:t>43</w:t>
      </w:r>
      <w:r w:rsidR="005336E4" w:rsidRPr="00141806">
        <w:rPr>
          <w:rFonts w:ascii="Times New Roman" w:hAnsi="Times New Roman" w:cs="Arial"/>
          <w:color w:val="0000FF"/>
        </w:rPr>
        <w:t>. After nuclear staining with DAPI (4’</w:t>
      </w:r>
      <w:proofErr w:type="gramStart"/>
      <w:r w:rsidR="005336E4" w:rsidRPr="00141806">
        <w:rPr>
          <w:rFonts w:ascii="Times New Roman" w:hAnsi="Times New Roman" w:cs="Arial"/>
          <w:color w:val="0000FF"/>
        </w:rPr>
        <w:t>,6</w:t>
      </w:r>
      <w:proofErr w:type="gramEnd"/>
      <w:r w:rsidR="005336E4" w:rsidRPr="00141806">
        <w:rPr>
          <w:rFonts w:ascii="Times New Roman" w:hAnsi="Times New Roman" w:cs="Arial"/>
          <w:color w:val="0000FF"/>
        </w:rPr>
        <w:t xml:space="preserve">-diamidino-2-phenylindole), the section was observed under a fluorescence microscope. </w:t>
      </w:r>
      <w:proofErr w:type="spellStart"/>
      <w:r w:rsidR="005336E4" w:rsidRPr="00141806">
        <w:rPr>
          <w:rFonts w:ascii="Times New Roman" w:hAnsi="Times New Roman" w:cs="Arial"/>
          <w:color w:val="0000FF"/>
        </w:rPr>
        <w:t>Calcein</w:t>
      </w:r>
      <w:proofErr w:type="spellEnd"/>
      <w:r w:rsidR="005336E4" w:rsidRPr="00141806">
        <w:rPr>
          <w:rFonts w:ascii="Times New Roman" w:hAnsi="Times New Roman" w:cs="Arial"/>
          <w:color w:val="0000FF"/>
        </w:rPr>
        <w:t xml:space="preserve"> signals (green) revealed new bone formation in the malleus (m), bulla and capsule (Figure 5B).</w:t>
      </w:r>
    </w:p>
    <w:p w:rsidR="00F80A42" w:rsidRPr="00141806" w:rsidRDefault="00F80A42" w:rsidP="000625CC">
      <w:pPr>
        <w:pStyle w:val="Web"/>
        <w:spacing w:before="0" w:beforeAutospacing="0" w:after="0" w:afterAutospacing="0"/>
        <w:rPr>
          <w:rFonts w:ascii="Times New Roman" w:hAnsi="Times New Roman" w:cs="Arial"/>
          <w:color w:val="0000FF"/>
          <w:highlight w:val="yellow"/>
        </w:rPr>
      </w:pPr>
    </w:p>
    <w:p w:rsidR="00F80A42" w:rsidRPr="00141806" w:rsidRDefault="005336E4"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Horizontal sectioning of the </w:t>
      </w:r>
      <w:proofErr w:type="spellStart"/>
      <w:r w:rsidRPr="00141806">
        <w:rPr>
          <w:rFonts w:ascii="Times New Roman" w:hAnsi="Times New Roman" w:cs="Arial"/>
          <w:color w:val="0000FF"/>
        </w:rPr>
        <w:t>malleal</w:t>
      </w:r>
      <w:proofErr w:type="spellEnd"/>
      <w:r w:rsidRPr="00141806">
        <w:rPr>
          <w:rFonts w:ascii="Times New Roman" w:hAnsi="Times New Roman" w:cs="Arial"/>
          <w:color w:val="0000FF"/>
        </w:rPr>
        <w:t xml:space="preserve"> </w:t>
      </w:r>
      <w:proofErr w:type="spellStart"/>
      <w:r w:rsidRPr="00141806">
        <w:rPr>
          <w:rFonts w:ascii="Times New Roman" w:hAnsi="Times New Roman" w:cs="Arial"/>
          <w:color w:val="0000FF"/>
        </w:rPr>
        <w:t>processus</w:t>
      </w:r>
      <w:proofErr w:type="spellEnd"/>
      <w:r w:rsidRPr="00141806">
        <w:rPr>
          <w:rFonts w:ascii="Times New Roman" w:hAnsi="Times New Roman" w:cs="Arial"/>
          <w:color w:val="0000FF"/>
        </w:rPr>
        <w:t xml:space="preserve"> brevis (</w:t>
      </w:r>
      <w:proofErr w:type="spellStart"/>
      <w:r w:rsidRPr="00141806">
        <w:rPr>
          <w:rFonts w:ascii="Times New Roman" w:hAnsi="Times New Roman" w:cs="Arial"/>
          <w:color w:val="0000FF"/>
        </w:rPr>
        <w:t>mPB</w:t>
      </w:r>
      <w:proofErr w:type="spellEnd"/>
      <w:r w:rsidRPr="00141806">
        <w:rPr>
          <w:rFonts w:ascii="Times New Roman" w:hAnsi="Times New Roman" w:cs="Arial"/>
          <w:color w:val="0000FF"/>
        </w:rPr>
        <w:t>) also shows the cochlea (Figure 5C).</w:t>
      </w:r>
    </w:p>
    <w:p w:rsidR="00C43F61" w:rsidRPr="00141806" w:rsidRDefault="00C43F61" w:rsidP="000625CC">
      <w:pPr>
        <w:pStyle w:val="Web"/>
        <w:spacing w:before="0" w:beforeAutospacing="0" w:after="0" w:afterAutospacing="0"/>
        <w:rPr>
          <w:rFonts w:ascii="Times New Roman" w:hAnsi="Times New Roman" w:cs="Arial"/>
          <w:i/>
        </w:rPr>
      </w:pPr>
    </w:p>
    <w:p w:rsidR="001A1A99"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-Line 238 – A movie (Movie 1) has been cited; however, no movie has been provided for evaluation nor is there a corresponding figure legend for it. P</w:t>
      </w:r>
      <w:r w:rsidR="00486220" w:rsidRPr="00141806">
        <w:rPr>
          <w:rFonts w:ascii="Times New Roman" w:hAnsi="Times New Roman" w:cs="Arial"/>
          <w:i/>
        </w:rPr>
        <w:t>lease remove this citation.</w:t>
      </w:r>
    </w:p>
    <w:p w:rsidR="001A1A99" w:rsidRPr="00141806" w:rsidRDefault="001A1A99"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We</w:t>
      </w:r>
      <w:r w:rsidR="00CA5417" w:rsidRPr="00141806">
        <w:rPr>
          <w:rFonts w:ascii="Times New Roman" w:hAnsi="Times New Roman" w:cs="Arial"/>
          <w:color w:val="0000FF"/>
        </w:rPr>
        <w:t xml:space="preserve"> now provide</w:t>
      </w:r>
      <w:r w:rsidR="00852342" w:rsidRPr="00141806">
        <w:rPr>
          <w:rFonts w:ascii="Times New Roman" w:hAnsi="Times New Roman" w:cs="Arial"/>
          <w:color w:val="0000FF"/>
        </w:rPr>
        <w:t xml:space="preserve"> Movie</w:t>
      </w:r>
      <w:r w:rsidR="00CA5417" w:rsidRPr="00141806">
        <w:rPr>
          <w:rFonts w:ascii="Times New Roman" w:hAnsi="Times New Roman" w:cs="Arial"/>
          <w:color w:val="0000FF"/>
        </w:rPr>
        <w:t>s</w:t>
      </w:r>
      <w:r w:rsidR="00852342" w:rsidRPr="00141806">
        <w:rPr>
          <w:rFonts w:ascii="Times New Roman" w:hAnsi="Times New Roman" w:cs="Arial"/>
          <w:color w:val="0000FF"/>
        </w:rPr>
        <w:t xml:space="preserve"> 1</w:t>
      </w:r>
      <w:r w:rsidR="00CA5417" w:rsidRPr="00141806">
        <w:rPr>
          <w:rFonts w:ascii="Times New Roman" w:hAnsi="Times New Roman" w:cs="Arial"/>
          <w:color w:val="0000FF"/>
        </w:rPr>
        <w:t>-3, and inserted citations into protocols</w:t>
      </w:r>
      <w:r w:rsidR="00852342" w:rsidRPr="00141806">
        <w:rPr>
          <w:rFonts w:ascii="Times New Roman" w:hAnsi="Times New Roman" w:cs="Arial"/>
          <w:color w:val="0000FF"/>
        </w:rPr>
        <w:t>.</w:t>
      </w:r>
    </w:p>
    <w:p w:rsidR="00C43F61" w:rsidRPr="00141806" w:rsidRDefault="00C43F61" w:rsidP="000625CC">
      <w:pPr>
        <w:pStyle w:val="Web"/>
        <w:spacing w:before="0" w:beforeAutospacing="0" w:after="0" w:afterAutospacing="0"/>
        <w:rPr>
          <w:rFonts w:ascii="Times New Roman" w:hAnsi="Times New Roman" w:cs="Arial"/>
        </w:rPr>
      </w:pPr>
    </w:p>
    <w:p w:rsidR="00443FD5" w:rsidRPr="00141806" w:rsidRDefault="00486220" w:rsidP="000625CC">
      <w:pPr>
        <w:pStyle w:val="Web"/>
        <w:spacing w:before="0" w:beforeAutospacing="0" w:after="0" w:afterAutospacing="0"/>
        <w:rPr>
          <w:rFonts w:ascii="Times New Roman" w:hAnsi="Times New Roman" w:cs="Arial"/>
        </w:rPr>
      </w:pPr>
      <w:r w:rsidRPr="00141806">
        <w:rPr>
          <w:rFonts w:ascii="Times New Roman" w:hAnsi="Times New Roman" w:cs="Arial"/>
        </w:rPr>
        <w:t xml:space="preserve">8. </w:t>
      </w:r>
      <w:r w:rsidR="00443FD5" w:rsidRPr="00141806">
        <w:rPr>
          <w:rFonts w:ascii="Times New Roman" w:hAnsi="Times New Roman" w:cs="Arial"/>
        </w:rPr>
        <w:t xml:space="preserve">Discussion: </w:t>
      </w:r>
      <w:r w:rsidR="001A1A99" w:rsidRPr="00141806">
        <w:rPr>
          <w:rFonts w:ascii="Times New Roman" w:hAnsi="Times New Roman" w:cs="Arial"/>
        </w:rPr>
        <w:t>D</w:t>
      </w:r>
      <w:r w:rsidR="00443FD5" w:rsidRPr="00141806">
        <w:rPr>
          <w:rFonts w:ascii="Times New Roman" w:hAnsi="Times New Roman" w:cs="Arial"/>
        </w:rPr>
        <w:t>iscuss the significance with respect to alternative methods, the limitations, and any troubleshooting/modifications that can be performed.</w:t>
      </w:r>
    </w:p>
    <w:p w:rsidR="00CD160C" w:rsidRPr="00141806" w:rsidRDefault="00CD160C" w:rsidP="000625CC">
      <w:pPr>
        <w:pStyle w:val="Web"/>
        <w:spacing w:before="0" w:beforeAutospacing="0" w:after="0" w:afterAutospacing="0"/>
        <w:rPr>
          <w:rFonts w:ascii="Times New Roman" w:hAnsi="Times New Roman" w:cs="Arial"/>
          <w:color w:val="0000FF"/>
        </w:rPr>
      </w:pPr>
    </w:p>
    <w:p w:rsidR="00F94B5A" w:rsidRPr="00141806" w:rsidRDefault="00946711" w:rsidP="000625CC">
      <w:pPr>
        <w:pStyle w:val="Web"/>
        <w:spacing w:before="0" w:beforeAutospacing="0" w:after="0" w:afterAutospacing="0"/>
        <w:rPr>
          <w:rFonts w:ascii="Times New Roman" w:hAnsi="Times New Roman" w:cs="Arial"/>
        </w:rPr>
      </w:pPr>
      <w:r w:rsidRPr="00141806">
        <w:rPr>
          <w:rFonts w:ascii="Times New Roman" w:hAnsi="Times New Roman" w:cs="Arial"/>
          <w:color w:val="0000FF"/>
        </w:rPr>
        <w:t xml:space="preserve">We </w:t>
      </w:r>
      <w:r w:rsidR="00B85F16" w:rsidRPr="00141806">
        <w:rPr>
          <w:rFonts w:ascii="Times New Roman" w:hAnsi="Times New Roman" w:cs="Arial"/>
          <w:color w:val="0000FF"/>
        </w:rPr>
        <w:t xml:space="preserve">now </w:t>
      </w:r>
      <w:r w:rsidRPr="00141806">
        <w:rPr>
          <w:rFonts w:ascii="Times New Roman" w:hAnsi="Times New Roman" w:cs="Arial"/>
          <w:color w:val="0000FF"/>
        </w:rPr>
        <w:t>discuss the significance and troubleshooting</w:t>
      </w:r>
      <w:r w:rsidR="00B85F16" w:rsidRPr="00141806">
        <w:rPr>
          <w:rFonts w:ascii="Times New Roman" w:hAnsi="Times New Roman" w:cs="Arial"/>
          <w:color w:val="0000FF"/>
        </w:rPr>
        <w:t xml:space="preserve"> as follows: </w:t>
      </w:r>
    </w:p>
    <w:p w:rsidR="00946711" w:rsidRPr="00141806" w:rsidRDefault="00946711" w:rsidP="000625CC">
      <w:pPr>
        <w:pStyle w:val="Web"/>
        <w:spacing w:before="0" w:beforeAutospacing="0" w:after="0" w:afterAutospacing="0"/>
        <w:rPr>
          <w:rFonts w:ascii="Times New Roman" w:hAnsi="Times New Roman" w:cs="Arial"/>
          <w:color w:val="0000FF"/>
          <w:highlight w:val="yellow"/>
        </w:rPr>
      </w:pPr>
      <w:r w:rsidRPr="00141806">
        <w:rPr>
          <w:rFonts w:ascii="Times New Roman" w:hAnsi="Times New Roman" w:cs="Arial"/>
          <w:color w:val="0000FF"/>
        </w:rPr>
        <w:t xml:space="preserve">[Discussion] </w:t>
      </w:r>
      <w:r w:rsidR="00F94B5A" w:rsidRPr="00141806">
        <w:rPr>
          <w:rFonts w:ascii="Times New Roman" w:hAnsi="Times New Roman" w:cs="Arial"/>
          <w:color w:val="0000FF"/>
        </w:rPr>
        <w:t xml:space="preserve">Dissecting the bulla from the head before sectioning has several advantages. First, postnatal cavitation and growth of the auditory bulla occurs most actively from P6 onwards and is complete by P14 </w:t>
      </w:r>
      <w:r w:rsidR="00F94B5A" w:rsidRPr="00141806">
        <w:rPr>
          <w:rFonts w:ascii="Times New Roman" w:hAnsi="Times New Roman" w:cs="Arial"/>
          <w:color w:val="0000FF"/>
          <w:vertAlign w:val="superscript"/>
        </w:rPr>
        <w:t>50</w:t>
      </w:r>
      <w:r w:rsidR="00F94B5A" w:rsidRPr="00141806">
        <w:rPr>
          <w:rFonts w:ascii="Times New Roman" w:hAnsi="Times New Roman" w:cs="Arial"/>
          <w:color w:val="0000FF"/>
        </w:rPr>
        <w:t>. The mesenchymal tissue between the tympanic membrane and cochlear wall is replaced by air through the cavitation process. Resultant air in the middle ear cavity can impede contact between tissues and liquids during fixation, decalcification and embedding. It is easier to remove air from the isolated auditory bulla by cutting off the anterior end (</w:t>
      </w:r>
      <w:proofErr w:type="spellStart"/>
      <w:r w:rsidR="00F94B5A" w:rsidRPr="00141806">
        <w:rPr>
          <w:rFonts w:ascii="Times New Roman" w:hAnsi="Times New Roman" w:cs="Arial"/>
          <w:color w:val="0000FF"/>
        </w:rPr>
        <w:t>styliform</w:t>
      </w:r>
      <w:proofErr w:type="spellEnd"/>
      <w:r w:rsidR="00F94B5A" w:rsidRPr="00141806">
        <w:rPr>
          <w:rFonts w:ascii="Times New Roman" w:hAnsi="Times New Roman" w:cs="Arial"/>
          <w:color w:val="0000FF"/>
        </w:rPr>
        <w:t xml:space="preserve"> process) rather than trying to do so in the </w:t>
      </w:r>
      <w:proofErr w:type="spellStart"/>
      <w:r w:rsidR="00F94B5A" w:rsidRPr="00141806">
        <w:rPr>
          <w:rFonts w:ascii="Times New Roman" w:hAnsi="Times New Roman" w:cs="Arial"/>
          <w:color w:val="0000FF"/>
        </w:rPr>
        <w:t>unisolated</w:t>
      </w:r>
      <w:proofErr w:type="spellEnd"/>
      <w:r w:rsidR="00F94B5A" w:rsidRPr="00141806">
        <w:rPr>
          <w:rFonts w:ascii="Times New Roman" w:hAnsi="Times New Roman" w:cs="Arial"/>
          <w:color w:val="0000FF"/>
        </w:rPr>
        <w:t xml:space="preserve"> bulla. Second, orientation of the malleus (and the tympanic membrane) is not vertical in the head. It is therefore easier to section the malleus in desired planes by embedding the isolated auditory bulla and capsule in a given orientation.</w:t>
      </w:r>
    </w:p>
    <w:p w:rsidR="00946711" w:rsidRPr="00141806" w:rsidRDefault="00946711" w:rsidP="000625CC">
      <w:pPr>
        <w:pStyle w:val="Web"/>
        <w:spacing w:before="0" w:beforeAutospacing="0" w:after="0" w:afterAutospacing="0"/>
        <w:rPr>
          <w:rFonts w:ascii="Times New Roman" w:hAnsi="Times New Roman" w:cs="Arial"/>
          <w:color w:val="0000FF"/>
          <w:highlight w:val="yellow"/>
        </w:rPr>
      </w:pPr>
    </w:p>
    <w:p w:rsidR="00946711" w:rsidRPr="00141806" w:rsidRDefault="0085609B" w:rsidP="000625CC">
      <w:pPr>
        <w:pStyle w:val="Web"/>
        <w:spacing w:before="0" w:beforeAutospacing="0" w:after="0" w:afterAutospacing="0"/>
        <w:rPr>
          <w:rFonts w:ascii="Times New Roman" w:hAnsi="Times New Roman" w:cs="Arial"/>
          <w:color w:val="0000FF"/>
        </w:rPr>
      </w:pPr>
      <w:proofErr w:type="spellStart"/>
      <w:r w:rsidRPr="00141806">
        <w:rPr>
          <w:rFonts w:ascii="Times New Roman" w:hAnsi="Times New Roman" w:cs="Arial"/>
          <w:color w:val="0000FF"/>
        </w:rPr>
        <w:t>Cryo</w:t>
      </w:r>
      <w:proofErr w:type="spellEnd"/>
      <w:r w:rsidRPr="00141806">
        <w:rPr>
          <w:rFonts w:ascii="Times New Roman" w:hAnsi="Times New Roman" w:cs="Arial"/>
          <w:color w:val="0000FF"/>
        </w:rPr>
        <w:t>-sectioning conditions should be optimized according based on mouse age. For example, a less cool temperature inside the cryostat chamber is recommended for older mouse specimens to minimize damage to sections.</w:t>
      </w:r>
    </w:p>
    <w:p w:rsidR="001F322E" w:rsidRPr="00141806" w:rsidRDefault="001F322E" w:rsidP="000625CC">
      <w:pPr>
        <w:pStyle w:val="Web"/>
        <w:spacing w:before="0" w:beforeAutospacing="0" w:after="0" w:afterAutospacing="0"/>
        <w:rPr>
          <w:rFonts w:ascii="Times New Roman" w:hAnsi="Times New Roman" w:cs="Arial"/>
        </w:rPr>
      </w:pPr>
    </w:p>
    <w:p w:rsidR="00443FD5" w:rsidRPr="00141806" w:rsidRDefault="00443FD5" w:rsidP="000625CC">
      <w:pPr>
        <w:pStyle w:val="Web"/>
        <w:spacing w:before="0" w:beforeAutospacing="0" w:after="0" w:afterAutospacing="0"/>
        <w:rPr>
          <w:rFonts w:ascii="Times New Roman" w:hAnsi="Times New Roman" w:cs="Arial"/>
        </w:rPr>
      </w:pPr>
      <w:r w:rsidRPr="00141806">
        <w:rPr>
          <w:rStyle w:val="a3"/>
          <w:rFonts w:ascii="Times New Roman" w:hAnsi="Times New Roman" w:cs="Arial"/>
        </w:rPr>
        <w:t>Reviewers' comments:</w:t>
      </w:r>
    </w:p>
    <w:p w:rsidR="007913C6"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b/>
          <w:bCs/>
        </w:rPr>
        <w:t>Reviewer #1</w:t>
      </w:r>
      <w:proofErr w:type="gramStart"/>
      <w:r w:rsidRPr="00141806">
        <w:rPr>
          <w:rFonts w:ascii="Times New Roman" w:hAnsi="Times New Roman" w:cs="Arial"/>
          <w:b/>
          <w:bCs/>
        </w:rPr>
        <w:t>:</w:t>
      </w:r>
      <w:proofErr w:type="gramEnd"/>
      <w:r w:rsidRPr="00141806">
        <w:rPr>
          <w:rFonts w:ascii="Times New Roman" w:hAnsi="Times New Roman" w:cs="Arial"/>
        </w:rPr>
        <w:br/>
      </w:r>
      <w:r w:rsidRPr="00141806">
        <w:rPr>
          <w:rFonts w:ascii="Times New Roman" w:hAnsi="Times New Roman" w:cs="Arial"/>
          <w:i/>
          <w:iCs/>
        </w:rPr>
        <w:t>Manuscript Summary:</w:t>
      </w:r>
      <w:r w:rsidRPr="00141806">
        <w:rPr>
          <w:rFonts w:ascii="Times New Roman" w:hAnsi="Times New Roman" w:cs="Arial"/>
        </w:rPr>
        <w:br/>
      </w:r>
      <w:r w:rsidRPr="00141806">
        <w:rPr>
          <w:rFonts w:ascii="Times New Roman" w:hAnsi="Times New Roman" w:cs="Arial"/>
          <w:i/>
        </w:rPr>
        <w:t>The authors deploy 6 figures to convey a dissection technique of the murine auditory bulla and the middle ear ossicles as well as tissue orientation guidelines for frozen and paraffin sectioning of the middle ear. A comparison of the mouse and human middle ears noting differences and similarities is also presented. The attention to anatomical detail is a particular strength of the manuscript.</w:t>
      </w:r>
      <w:r w:rsidRPr="00141806">
        <w:rPr>
          <w:rFonts w:ascii="Times New Roman" w:hAnsi="Times New Roman" w:cs="Arial"/>
        </w:rPr>
        <w:br/>
      </w:r>
      <w:r w:rsidRPr="00141806">
        <w:rPr>
          <w:rFonts w:ascii="Times New Roman" w:hAnsi="Times New Roman" w:cs="Arial"/>
        </w:rPr>
        <w:br/>
      </w:r>
      <w:r w:rsidRPr="00141806">
        <w:rPr>
          <w:rFonts w:ascii="Times New Roman" w:hAnsi="Times New Roman" w:cs="Arial"/>
          <w:i/>
          <w:iCs/>
        </w:rPr>
        <w:t>Major Concerns</w:t>
      </w:r>
      <w:proofErr w:type="gramStart"/>
      <w:r w:rsidRPr="00141806">
        <w:rPr>
          <w:rFonts w:ascii="Times New Roman" w:hAnsi="Times New Roman" w:cs="Arial"/>
          <w:i/>
          <w:iCs/>
        </w:rPr>
        <w:t>:</w:t>
      </w:r>
      <w:proofErr w:type="gramEnd"/>
      <w:r w:rsidRPr="00141806">
        <w:rPr>
          <w:rFonts w:ascii="Times New Roman" w:hAnsi="Times New Roman" w:cs="Arial"/>
          <w:i/>
        </w:rPr>
        <w:br/>
        <w:t xml:space="preserve">Manuscript Title: The auditory bulla and ossicles are dissected but there is no dissection of the </w:t>
      </w:r>
      <w:proofErr w:type="spellStart"/>
      <w:r w:rsidRPr="00141806">
        <w:rPr>
          <w:rFonts w:ascii="Times New Roman" w:hAnsi="Times New Roman" w:cs="Arial"/>
          <w:i/>
        </w:rPr>
        <w:t>otic</w:t>
      </w:r>
      <w:proofErr w:type="spellEnd"/>
      <w:r w:rsidRPr="00141806">
        <w:rPr>
          <w:rFonts w:ascii="Times New Roman" w:hAnsi="Times New Roman" w:cs="Arial"/>
          <w:i/>
        </w:rPr>
        <w:t xml:space="preserve"> capsule as such. The title should be refined to state precisely the methods communicated. It would be ideal to include some hint about the histological approach offered as well. Something like: "Dissection of the auditory bulla in postnatal mice: isolation of the middle ear bones and histological analysis in two planes."</w:t>
      </w:r>
    </w:p>
    <w:p w:rsidR="007913C6" w:rsidRPr="00141806" w:rsidRDefault="00E9335E"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Based on your</w:t>
      </w:r>
      <w:r w:rsidR="007913C6" w:rsidRPr="00141806">
        <w:rPr>
          <w:rFonts w:ascii="Times New Roman" w:hAnsi="Times New Roman" w:cs="Arial"/>
          <w:color w:val="0000FF"/>
        </w:rPr>
        <w:t xml:space="preserve"> suggestion, </w:t>
      </w:r>
      <w:r w:rsidR="0087123A" w:rsidRPr="00141806">
        <w:rPr>
          <w:rFonts w:ascii="Times New Roman" w:hAnsi="Times New Roman" w:cs="Arial"/>
          <w:color w:val="0000FF"/>
        </w:rPr>
        <w:t>we changed the title</w:t>
      </w:r>
      <w:r w:rsidRPr="00141806">
        <w:rPr>
          <w:rFonts w:ascii="Times New Roman" w:hAnsi="Times New Roman" w:cs="Arial"/>
          <w:color w:val="0000FF"/>
        </w:rPr>
        <w:t xml:space="preserve"> to</w:t>
      </w:r>
      <w:r w:rsidR="0087123A" w:rsidRPr="00141806">
        <w:rPr>
          <w:rFonts w:ascii="Times New Roman" w:hAnsi="Times New Roman" w:cs="Arial"/>
          <w:color w:val="0000FF"/>
        </w:rPr>
        <w:t>:</w:t>
      </w:r>
    </w:p>
    <w:p w:rsidR="007913C6" w:rsidRPr="00141806" w:rsidRDefault="0087123A"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[Title] </w:t>
      </w:r>
      <w:r w:rsidR="00794A93" w:rsidRPr="00141806">
        <w:rPr>
          <w:rFonts w:ascii="Times New Roman" w:hAnsi="Times New Roman" w:cs="Arial"/>
          <w:color w:val="0000FF"/>
        </w:rPr>
        <w:t xml:space="preserve">Dissection of the Auditory Bulla in Postnatal Mice: Isolation of the Middle Ear </w:t>
      </w:r>
      <w:r w:rsidRPr="00141806">
        <w:rPr>
          <w:rFonts w:ascii="Times New Roman" w:hAnsi="Times New Roman" w:cs="Arial"/>
          <w:color w:val="0000FF"/>
        </w:rPr>
        <w:t>Bones and Histological Analysis</w:t>
      </w:r>
    </w:p>
    <w:p w:rsidR="00AB6FA3" w:rsidRPr="00141806" w:rsidRDefault="00443FD5"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rPr>
        <w:br/>
      </w:r>
      <w:r w:rsidRPr="00141806">
        <w:rPr>
          <w:rFonts w:ascii="Times New Roman" w:hAnsi="Times New Roman" w:cs="Arial"/>
          <w:i/>
        </w:rPr>
        <w:t>1) Abbreviations in the legends: The authors list all of the abbreviations at the end of the legends but use abbreviations before formally introducing the term. The present format makes it difficult for the reader to follow the procedural step without shifting down to the abbreviations and then to the figure; the focus should be on assimilating the information in the figure, not tracking down abbreviations. Define the abbreviations on first use, do so dynamically, and then list only those abbreviations that were not referred to directly at the end of the legend.</w:t>
      </w:r>
      <w:r w:rsidR="0087123A" w:rsidRPr="00141806">
        <w:rPr>
          <w:rFonts w:ascii="Times New Roman" w:hAnsi="Times New Roman" w:cs="Arial"/>
          <w:i/>
        </w:rPr>
        <w:t xml:space="preserve"> </w:t>
      </w:r>
      <w:r w:rsidR="00AB6FA3" w:rsidRPr="00141806">
        <w:rPr>
          <w:rFonts w:ascii="Times New Roman" w:hAnsi="Times New Roman" w:cs="Arial"/>
          <w:color w:val="0000FF"/>
        </w:rPr>
        <w:t>Done</w:t>
      </w:r>
      <w:r w:rsidR="00E9335E" w:rsidRPr="00141806">
        <w:rPr>
          <w:rFonts w:ascii="Times New Roman" w:hAnsi="Times New Roman" w:cs="Arial"/>
          <w:color w:val="0000FF"/>
        </w:rPr>
        <w:t>.</w:t>
      </w:r>
    </w:p>
    <w:p w:rsidR="00AB6FA3" w:rsidRPr="00141806" w:rsidRDefault="00AB6FA3" w:rsidP="000625CC">
      <w:pPr>
        <w:pStyle w:val="Web"/>
        <w:spacing w:before="0" w:beforeAutospacing="0" w:after="0" w:afterAutospacing="0"/>
        <w:rPr>
          <w:rFonts w:ascii="Times New Roman" w:hAnsi="Times New Roman" w:cs="Arial"/>
        </w:rPr>
      </w:pPr>
    </w:p>
    <w:p w:rsidR="00AB6FA3"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 xml:space="preserve">2) L111: IACUC issue: As written, it appears that the mouse is added to paper towels soaked in Isoflurane, which is not appropriate technique since anesthetic saturated paper towel could come into direct contact with the mouse and irritate mucous membranes causing pain. The mouse should be placed on a platform above the paper </w:t>
      </w:r>
      <w:r w:rsidRPr="00141806">
        <w:rPr>
          <w:rFonts w:ascii="Times New Roman" w:hAnsi="Times New Roman" w:cs="Arial"/>
          <w:i/>
        </w:rPr>
        <w:lastRenderedPageBreak/>
        <w:t>towels avoiding direct contact with the isoflurane soaked paper towels. The authors should clarify this critical issue.</w:t>
      </w:r>
    </w:p>
    <w:p w:rsidR="0087123A" w:rsidRPr="00141806" w:rsidRDefault="009F6982"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In the </w:t>
      </w:r>
      <w:r w:rsidR="00E9335E" w:rsidRPr="00141806">
        <w:rPr>
          <w:rFonts w:ascii="Times New Roman" w:hAnsi="Times New Roman" w:cs="Arial"/>
          <w:color w:val="0000FF"/>
        </w:rPr>
        <w:t>revision</w:t>
      </w:r>
      <w:r w:rsidRPr="00141806">
        <w:rPr>
          <w:rFonts w:ascii="Times New Roman" w:hAnsi="Times New Roman" w:cs="Arial"/>
          <w:color w:val="0000FF"/>
        </w:rPr>
        <w:t xml:space="preserve">, we </w:t>
      </w:r>
      <w:r w:rsidR="00E9335E" w:rsidRPr="00141806">
        <w:rPr>
          <w:rFonts w:ascii="Times New Roman" w:hAnsi="Times New Roman" w:cs="Arial"/>
          <w:color w:val="0000FF"/>
        </w:rPr>
        <w:t>now state the following</w:t>
      </w:r>
      <w:r w:rsidR="0087123A" w:rsidRPr="00141806">
        <w:rPr>
          <w:rFonts w:ascii="Times New Roman" w:hAnsi="Times New Roman" w:cs="Arial"/>
          <w:color w:val="0000FF"/>
        </w:rPr>
        <w:t>:</w:t>
      </w:r>
    </w:p>
    <w:p w:rsidR="00AB6FA3" w:rsidRPr="00141806" w:rsidRDefault="0087123A" w:rsidP="00F02160">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[1.1]</w:t>
      </w:r>
      <w:r w:rsidR="009F6982" w:rsidRPr="00141806">
        <w:rPr>
          <w:rFonts w:ascii="Times New Roman" w:hAnsi="Times New Roman" w:cs="Arial"/>
          <w:color w:val="0000FF"/>
        </w:rPr>
        <w:t xml:space="preserve"> </w:t>
      </w:r>
      <w:r w:rsidR="00F02160" w:rsidRPr="00141806">
        <w:rPr>
          <w:rFonts w:ascii="Times New Roman" w:hAnsi="Times New Roman" w:cs="Arial"/>
          <w:color w:val="0000FF"/>
        </w:rPr>
        <w:t>Euthanize mice in a jar containing a platform above paper towels soaked in isoflurane or sevoflurane until respiratory ventilation ceases for more than a minute and then perform cervical dislocation. Be careful to avoid direct contact of mice with the soaked paper towels.</w:t>
      </w:r>
    </w:p>
    <w:p w:rsidR="009F6982" w:rsidRPr="00141806" w:rsidRDefault="009F6982" w:rsidP="000625CC">
      <w:pPr>
        <w:pStyle w:val="Web"/>
        <w:spacing w:before="0" w:beforeAutospacing="0" w:after="0" w:afterAutospacing="0"/>
        <w:rPr>
          <w:rFonts w:ascii="Times New Roman" w:hAnsi="Times New Roman" w:cs="Arial"/>
          <w:i/>
        </w:rPr>
      </w:pPr>
    </w:p>
    <w:p w:rsidR="00757770"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3) L133. This sentence instructs us to dissect out the bulla and capsule together with surrounding tissues. But how? This is effectively the title of the manuscript</w:t>
      </w:r>
      <w:r w:rsidR="00B1546E" w:rsidRPr="00141806">
        <w:rPr>
          <w:rFonts w:ascii="Times New Roman" w:hAnsi="Times New Roman" w:cs="Arial"/>
          <w:i/>
        </w:rPr>
        <w:t xml:space="preserve"> </w:t>
      </w:r>
      <w:r w:rsidRPr="00141806">
        <w:rPr>
          <w:rFonts w:ascii="Times New Roman" w:hAnsi="Times New Roman" w:cs="Arial"/>
          <w:i/>
        </w:rPr>
        <w:t>but the precise dissection technique is not articulated. More descriptive input should be included here. Where do we put our forceps to perform this dissection?</w:t>
      </w:r>
    </w:p>
    <w:p w:rsidR="00667D8C" w:rsidRPr="00141806" w:rsidRDefault="0087123A"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We desc</w:t>
      </w:r>
      <w:r w:rsidR="00637171" w:rsidRPr="00141806">
        <w:rPr>
          <w:rFonts w:ascii="Times New Roman" w:hAnsi="Times New Roman" w:cs="Arial"/>
          <w:color w:val="0000FF"/>
        </w:rPr>
        <w:t>ribed</w:t>
      </w:r>
      <w:r w:rsidR="00E9335E" w:rsidRPr="00141806">
        <w:rPr>
          <w:rFonts w:ascii="Times New Roman" w:hAnsi="Times New Roman" w:cs="Arial"/>
          <w:color w:val="0000FF"/>
        </w:rPr>
        <w:t xml:space="preserve"> the procedure in the following</w:t>
      </w:r>
      <w:r w:rsidR="00637171" w:rsidRPr="00141806">
        <w:rPr>
          <w:rFonts w:ascii="Times New Roman" w:hAnsi="Times New Roman" w:cs="Arial"/>
          <w:color w:val="0000FF"/>
        </w:rPr>
        <w:t xml:space="preserve"> </w:t>
      </w:r>
      <w:r w:rsidR="00E9335E" w:rsidRPr="00141806">
        <w:rPr>
          <w:rFonts w:ascii="Times New Roman" w:hAnsi="Times New Roman" w:cs="Arial"/>
          <w:color w:val="0000FF"/>
        </w:rPr>
        <w:t xml:space="preserve">passage, </w:t>
      </w:r>
      <w:r w:rsidR="00B77841" w:rsidRPr="00141806">
        <w:rPr>
          <w:rFonts w:ascii="Times New Roman" w:hAnsi="Times New Roman" w:cs="Arial"/>
          <w:color w:val="0000FF"/>
        </w:rPr>
        <w:t>which is</w:t>
      </w:r>
      <w:r w:rsidR="00E9335E" w:rsidRPr="00141806">
        <w:rPr>
          <w:rFonts w:ascii="Times New Roman" w:hAnsi="Times New Roman" w:cs="Arial"/>
          <w:color w:val="0000FF"/>
        </w:rPr>
        <w:t xml:space="preserve"> included in the revision</w:t>
      </w:r>
      <w:r w:rsidRPr="00141806">
        <w:rPr>
          <w:rFonts w:ascii="Times New Roman" w:hAnsi="Times New Roman" w:cs="Arial"/>
          <w:color w:val="0000FF"/>
        </w:rPr>
        <w:t>:</w:t>
      </w:r>
      <w:r w:rsidR="00E9335E" w:rsidRPr="00141806">
        <w:rPr>
          <w:rFonts w:ascii="Times New Roman" w:hAnsi="Times New Roman" w:cs="Arial"/>
          <w:color w:val="0000FF"/>
        </w:rPr>
        <w:t xml:space="preserve"> </w:t>
      </w:r>
    </w:p>
    <w:p w:rsidR="00667D8C" w:rsidRPr="00141806" w:rsidRDefault="005336E4" w:rsidP="0087123A">
      <w:pPr>
        <w:pStyle w:val="a8"/>
        <w:ind w:left="0"/>
        <w:jc w:val="left"/>
        <w:rPr>
          <w:rFonts w:ascii="Times New Roman" w:hAnsi="Times New Roman" w:cs="Arial"/>
          <w:color w:val="0000FF"/>
        </w:rPr>
      </w:pPr>
      <w:r w:rsidRPr="00141806">
        <w:rPr>
          <w:rFonts w:ascii="Times New Roman" w:hAnsi="Times New Roman" w:cs="Arial"/>
          <w:color w:val="0000FF"/>
        </w:rPr>
        <w:t>[1.10</w:t>
      </w:r>
      <w:r w:rsidR="0087123A" w:rsidRPr="00141806">
        <w:rPr>
          <w:rFonts w:ascii="Times New Roman" w:hAnsi="Times New Roman" w:cs="Arial"/>
          <w:color w:val="0000FF"/>
        </w:rPr>
        <w:t xml:space="preserve">] </w:t>
      </w:r>
      <w:r w:rsidRPr="00141806">
        <w:rPr>
          <w:rFonts w:ascii="Times New Roman" w:hAnsi="Times New Roman" w:cs="Arial"/>
          <w:color w:val="0000FF"/>
        </w:rPr>
        <w:t>Under a binocular dissecting microscope, use forceps to pull apart the surrounding bones and scissors to cut the loosened boundary around the bulla and capsule (Figure 1F</w:t>
      </w:r>
      <w:r w:rsidR="00B1546E" w:rsidRPr="00141806">
        <w:rPr>
          <w:rFonts w:ascii="Times New Roman" w:hAnsi="Times New Roman" w:cs="Arial"/>
          <w:color w:val="0000FF"/>
        </w:rPr>
        <w:t>, Movie 1</w:t>
      </w:r>
      <w:r w:rsidRPr="00141806">
        <w:rPr>
          <w:rFonts w:ascii="Times New Roman" w:hAnsi="Times New Roman" w:cs="Arial"/>
          <w:color w:val="0000FF"/>
        </w:rPr>
        <w:t xml:space="preserve">). The surrounding bones removed are the </w:t>
      </w:r>
      <w:proofErr w:type="spellStart"/>
      <w:r w:rsidRPr="00141806">
        <w:rPr>
          <w:rFonts w:ascii="Times New Roman" w:hAnsi="Times New Roman" w:cs="Arial"/>
          <w:color w:val="0000FF"/>
        </w:rPr>
        <w:t>basioccipital</w:t>
      </w:r>
      <w:proofErr w:type="spellEnd"/>
      <w:r w:rsidRPr="00141806">
        <w:rPr>
          <w:rFonts w:ascii="Times New Roman" w:hAnsi="Times New Roman" w:cs="Arial"/>
          <w:color w:val="0000FF"/>
        </w:rPr>
        <w:t xml:space="preserve"> (ventral border), </w:t>
      </w:r>
      <w:proofErr w:type="spellStart"/>
      <w:r w:rsidRPr="00141806">
        <w:rPr>
          <w:rFonts w:ascii="Times New Roman" w:hAnsi="Times New Roman" w:cs="Arial"/>
          <w:color w:val="0000FF"/>
        </w:rPr>
        <w:t>exoccipital</w:t>
      </w:r>
      <w:proofErr w:type="spellEnd"/>
      <w:r w:rsidRPr="00141806">
        <w:rPr>
          <w:rFonts w:ascii="Times New Roman" w:hAnsi="Times New Roman" w:cs="Arial"/>
          <w:color w:val="0000FF"/>
        </w:rPr>
        <w:t xml:space="preserve"> (</w:t>
      </w:r>
      <w:proofErr w:type="spellStart"/>
      <w:r w:rsidRPr="00141806">
        <w:rPr>
          <w:rFonts w:ascii="Times New Roman" w:hAnsi="Times New Roman" w:cs="Arial"/>
          <w:color w:val="0000FF"/>
        </w:rPr>
        <w:t>ventro</w:t>
      </w:r>
      <w:proofErr w:type="spellEnd"/>
      <w:r w:rsidRPr="00141806">
        <w:rPr>
          <w:rFonts w:ascii="Times New Roman" w:hAnsi="Times New Roman" w:cs="Arial"/>
          <w:color w:val="0000FF"/>
        </w:rPr>
        <w:t xml:space="preserve">-posterior border), </w:t>
      </w:r>
      <w:proofErr w:type="spellStart"/>
      <w:r w:rsidRPr="00141806">
        <w:rPr>
          <w:rFonts w:ascii="Times New Roman" w:hAnsi="Times New Roman" w:cs="Arial"/>
          <w:color w:val="0000FF"/>
        </w:rPr>
        <w:t>supraoccipital</w:t>
      </w:r>
      <w:proofErr w:type="spellEnd"/>
      <w:r w:rsidRPr="00141806">
        <w:rPr>
          <w:rFonts w:ascii="Times New Roman" w:hAnsi="Times New Roman" w:cs="Arial"/>
          <w:color w:val="0000FF"/>
        </w:rPr>
        <w:t xml:space="preserve"> (posterior border), </w:t>
      </w:r>
      <w:proofErr w:type="spellStart"/>
      <w:r w:rsidRPr="00141806">
        <w:rPr>
          <w:rFonts w:ascii="Times New Roman" w:hAnsi="Times New Roman" w:cs="Arial"/>
          <w:color w:val="0000FF"/>
        </w:rPr>
        <w:t>interparietal</w:t>
      </w:r>
      <w:proofErr w:type="spellEnd"/>
      <w:r w:rsidRPr="00141806">
        <w:rPr>
          <w:rFonts w:ascii="Times New Roman" w:hAnsi="Times New Roman" w:cs="Arial"/>
          <w:color w:val="0000FF"/>
        </w:rPr>
        <w:t>, parietal (dorsal border), squamosal (</w:t>
      </w:r>
      <w:proofErr w:type="spellStart"/>
      <w:r w:rsidRPr="00141806">
        <w:rPr>
          <w:rFonts w:ascii="Times New Roman" w:hAnsi="Times New Roman" w:cs="Arial"/>
          <w:color w:val="0000FF"/>
        </w:rPr>
        <w:t>dorso</w:t>
      </w:r>
      <w:proofErr w:type="spellEnd"/>
      <w:r w:rsidRPr="00141806">
        <w:rPr>
          <w:rFonts w:ascii="Times New Roman" w:hAnsi="Times New Roman" w:cs="Arial"/>
          <w:color w:val="0000FF"/>
        </w:rPr>
        <w:t xml:space="preserve">-anterior border), </w:t>
      </w:r>
      <w:proofErr w:type="spellStart"/>
      <w:r w:rsidRPr="00141806">
        <w:rPr>
          <w:rFonts w:ascii="Times New Roman" w:hAnsi="Times New Roman" w:cs="Arial"/>
          <w:color w:val="0000FF"/>
        </w:rPr>
        <w:t>alisphenoid</w:t>
      </w:r>
      <w:proofErr w:type="spellEnd"/>
      <w:r w:rsidRPr="00141806">
        <w:rPr>
          <w:rFonts w:ascii="Times New Roman" w:hAnsi="Times New Roman" w:cs="Arial"/>
          <w:color w:val="0000FF"/>
        </w:rPr>
        <w:t xml:space="preserve"> (anterior border), and </w:t>
      </w:r>
      <w:proofErr w:type="spellStart"/>
      <w:r w:rsidRPr="00141806">
        <w:rPr>
          <w:rFonts w:ascii="Times New Roman" w:hAnsi="Times New Roman" w:cs="Arial"/>
          <w:color w:val="0000FF"/>
        </w:rPr>
        <w:t>basisphenoid</w:t>
      </w:r>
      <w:proofErr w:type="spellEnd"/>
      <w:r w:rsidRPr="00141806">
        <w:rPr>
          <w:rFonts w:ascii="Times New Roman" w:hAnsi="Times New Roman" w:cs="Arial"/>
          <w:color w:val="0000FF"/>
        </w:rPr>
        <w:t xml:space="preserve"> (</w:t>
      </w:r>
      <w:proofErr w:type="spellStart"/>
      <w:r w:rsidRPr="00141806">
        <w:rPr>
          <w:rFonts w:ascii="Times New Roman" w:hAnsi="Times New Roman" w:cs="Arial"/>
          <w:color w:val="0000FF"/>
        </w:rPr>
        <w:t>antero</w:t>
      </w:r>
      <w:proofErr w:type="spellEnd"/>
      <w:r w:rsidRPr="00141806">
        <w:rPr>
          <w:rFonts w:ascii="Times New Roman" w:hAnsi="Times New Roman" w:cs="Arial"/>
          <w:color w:val="0000FF"/>
        </w:rPr>
        <w:t xml:space="preserve">-ventral border) bones. </w:t>
      </w:r>
    </w:p>
    <w:p w:rsidR="00667D8C" w:rsidRPr="00141806" w:rsidRDefault="00667D8C" w:rsidP="000625CC">
      <w:pPr>
        <w:pStyle w:val="Web"/>
        <w:spacing w:before="0" w:beforeAutospacing="0" w:after="0" w:afterAutospacing="0"/>
        <w:rPr>
          <w:rFonts w:ascii="Times New Roman" w:hAnsi="Times New Roman" w:cs="Arial"/>
        </w:rPr>
      </w:pPr>
    </w:p>
    <w:p w:rsidR="00AC2029"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4) Section 1: the methodological steps need to be precisely linked to the figures and panels that help the reader understand the step articulated. A major weakness is that the reader needs to figure out for herself what the authors are trying to communicate instead of being led directly to the useful panel. The entire procedural section should carry a figure number and panel at each major instruction. The figures have this detail, but the prose does not lead us there effectively.</w:t>
      </w:r>
    </w:p>
    <w:p w:rsidR="00AC2029" w:rsidRPr="00141806" w:rsidRDefault="00285426" w:rsidP="000625CC">
      <w:pPr>
        <w:pStyle w:val="Web"/>
        <w:spacing w:before="0" w:beforeAutospacing="0" w:after="0" w:afterAutospacing="0"/>
        <w:rPr>
          <w:rFonts w:ascii="Times New Roman" w:hAnsi="Times New Roman" w:cs="Arial"/>
          <w:i/>
          <w:iCs/>
        </w:rPr>
      </w:pPr>
      <w:r w:rsidRPr="00141806">
        <w:rPr>
          <w:rFonts w:ascii="Times New Roman" w:hAnsi="Times New Roman" w:cs="Arial"/>
          <w:iCs/>
          <w:color w:val="0000FF"/>
        </w:rPr>
        <w:t xml:space="preserve">[Protocol] We </w:t>
      </w:r>
      <w:r w:rsidR="00E9335E" w:rsidRPr="00141806">
        <w:rPr>
          <w:rFonts w:ascii="Times New Roman" w:hAnsi="Times New Roman" w:cs="Arial"/>
          <w:iCs/>
          <w:color w:val="0000FF"/>
        </w:rPr>
        <w:t xml:space="preserve">have </w:t>
      </w:r>
      <w:r w:rsidRPr="00141806">
        <w:rPr>
          <w:rFonts w:ascii="Times New Roman" w:hAnsi="Times New Roman" w:cs="Arial"/>
          <w:iCs/>
          <w:color w:val="0000FF"/>
        </w:rPr>
        <w:t>inserted</w:t>
      </w:r>
      <w:r w:rsidR="00AC2029" w:rsidRPr="00141806">
        <w:rPr>
          <w:rFonts w:ascii="Times New Roman" w:hAnsi="Times New Roman" w:cs="Arial"/>
          <w:iCs/>
          <w:color w:val="0000FF"/>
        </w:rPr>
        <w:t xml:space="preserve"> figure numbers into each major instruction</w:t>
      </w:r>
      <w:r w:rsidR="00E9335E" w:rsidRPr="00141806">
        <w:rPr>
          <w:rFonts w:ascii="Times New Roman" w:hAnsi="Times New Roman" w:cs="Arial"/>
          <w:iCs/>
          <w:color w:val="0000FF"/>
        </w:rPr>
        <w:t>al section</w:t>
      </w:r>
      <w:r w:rsidR="00AC2029" w:rsidRPr="00141806">
        <w:rPr>
          <w:rFonts w:ascii="Times New Roman" w:hAnsi="Times New Roman" w:cs="Arial"/>
          <w:iCs/>
          <w:color w:val="0000FF"/>
        </w:rPr>
        <w:t>.</w:t>
      </w:r>
    </w:p>
    <w:p w:rsidR="00AC2029" w:rsidRPr="00141806" w:rsidRDefault="00AC2029" w:rsidP="000625CC">
      <w:pPr>
        <w:pStyle w:val="Web"/>
        <w:spacing w:before="0" w:beforeAutospacing="0" w:after="0" w:afterAutospacing="0"/>
        <w:rPr>
          <w:rFonts w:ascii="Times New Roman" w:hAnsi="Times New Roman" w:cs="Arial"/>
          <w:i/>
          <w:iCs/>
        </w:rPr>
      </w:pPr>
    </w:p>
    <w:p w:rsidR="00D47300"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i/>
          <w:iCs/>
        </w:rPr>
        <w:t>Minor Concerns</w:t>
      </w:r>
      <w:proofErr w:type="gramStart"/>
      <w:r w:rsidRPr="00141806">
        <w:rPr>
          <w:rFonts w:ascii="Times New Roman" w:hAnsi="Times New Roman" w:cs="Arial"/>
          <w:i/>
          <w:iCs/>
        </w:rPr>
        <w:t>:</w:t>
      </w:r>
      <w:proofErr w:type="gramEnd"/>
      <w:r w:rsidRPr="00141806">
        <w:rPr>
          <w:rFonts w:ascii="Times New Roman" w:hAnsi="Times New Roman" w:cs="Arial"/>
        </w:rPr>
        <w:br/>
      </w:r>
      <w:r w:rsidRPr="00141806">
        <w:rPr>
          <w:rFonts w:ascii="Times New Roman" w:hAnsi="Times New Roman" w:cs="Arial"/>
          <w:i/>
        </w:rPr>
        <w:t>Abstract: last sentence: what does "various aspects of auditory ossicles" mean here? Be precise in the value of this work.</w:t>
      </w:r>
    </w:p>
    <w:p w:rsidR="00AC2029" w:rsidRPr="00141806" w:rsidRDefault="003F5B42" w:rsidP="000625CC">
      <w:pPr>
        <w:pStyle w:val="Web"/>
        <w:spacing w:before="0" w:beforeAutospacing="0" w:after="0" w:afterAutospacing="0"/>
        <w:rPr>
          <w:rFonts w:ascii="Times New Roman" w:hAnsi="Times New Roman" w:cs="Arial"/>
        </w:rPr>
      </w:pPr>
      <w:r w:rsidRPr="00141806">
        <w:rPr>
          <w:rFonts w:ascii="Times New Roman" w:eastAsia="ＭＳ Ｐ明朝" w:hAnsi="Times New Roman" w:cs="Arial"/>
          <w:color w:val="0000FF"/>
        </w:rPr>
        <w:t xml:space="preserve">[Long abstract] </w:t>
      </w:r>
      <w:r w:rsidR="00285426" w:rsidRPr="00141806">
        <w:rPr>
          <w:rFonts w:ascii="Times New Roman" w:eastAsia="ＭＳ Ｐ明朝" w:hAnsi="Times New Roman" w:cs="Arial"/>
          <w:color w:val="0000FF"/>
        </w:rPr>
        <w:t>We replaced</w:t>
      </w:r>
      <w:r w:rsidR="00AC2029" w:rsidRPr="00141806">
        <w:rPr>
          <w:rFonts w:ascii="Times New Roman" w:eastAsia="ＭＳ Ｐ明朝" w:hAnsi="Times New Roman" w:cs="Arial"/>
          <w:color w:val="0000FF"/>
        </w:rPr>
        <w:t xml:space="preserve"> “various aspects” with </w:t>
      </w:r>
      <w:r w:rsidR="00AC2029" w:rsidRPr="00141806">
        <w:rPr>
          <w:rFonts w:ascii="Times New Roman" w:hAnsi="Times New Roman" w:cs="Arial"/>
          <w:color w:val="0000FF"/>
        </w:rPr>
        <w:t xml:space="preserve">“pathological, developmental and </w:t>
      </w:r>
      <w:r w:rsidR="004E5AEC" w:rsidRPr="00141806">
        <w:rPr>
          <w:rFonts w:ascii="Times New Roman" w:hAnsi="Times New Roman" w:cs="Arial"/>
          <w:color w:val="0000FF"/>
        </w:rPr>
        <w:t>evolutionary</w:t>
      </w:r>
      <w:r w:rsidR="00AC2029" w:rsidRPr="00141806">
        <w:rPr>
          <w:rFonts w:ascii="Times New Roman" w:hAnsi="Times New Roman" w:cs="Arial"/>
          <w:color w:val="0000FF"/>
        </w:rPr>
        <w:t xml:space="preserve"> aspects”.</w:t>
      </w:r>
      <w:r w:rsidR="00CA608B" w:rsidRPr="00141806">
        <w:rPr>
          <w:rFonts w:ascii="Times New Roman" w:hAnsi="Times New Roman" w:cs="Arial"/>
        </w:rPr>
        <w:t xml:space="preserve"> </w:t>
      </w:r>
    </w:p>
    <w:p w:rsidR="004E5AEC" w:rsidRPr="00141806" w:rsidRDefault="004E5AEC" w:rsidP="000625CC">
      <w:pPr>
        <w:pStyle w:val="Web"/>
        <w:spacing w:before="0" w:beforeAutospacing="0" w:after="0" w:afterAutospacing="0"/>
        <w:rPr>
          <w:rFonts w:ascii="Times New Roman" w:hAnsi="Times New Roman" w:cs="Arial"/>
        </w:rPr>
      </w:pPr>
    </w:p>
    <w:p w:rsidR="00AC2029"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L64: fix "</w:t>
      </w:r>
      <w:proofErr w:type="spellStart"/>
      <w:r w:rsidRPr="00141806">
        <w:rPr>
          <w:rFonts w:ascii="Times New Roman" w:hAnsi="Times New Roman" w:cs="Arial"/>
          <w:i/>
        </w:rPr>
        <w:t>opto</w:t>
      </w:r>
      <w:proofErr w:type="spellEnd"/>
      <w:r w:rsidRPr="00141806">
        <w:rPr>
          <w:rFonts w:ascii="Times New Roman" w:hAnsi="Times New Roman" w:cs="Arial"/>
          <w:i/>
        </w:rPr>
        <w:t>"</w:t>
      </w:r>
      <w:r w:rsidR="00397F0D" w:rsidRPr="00141806">
        <w:rPr>
          <w:rFonts w:ascii="Times New Roman" w:hAnsi="Times New Roman" w:cs="Arial"/>
          <w:i/>
        </w:rPr>
        <w:t xml:space="preserve"> </w:t>
      </w:r>
      <w:r w:rsidR="003F5B42" w:rsidRPr="00141806">
        <w:rPr>
          <w:rFonts w:ascii="Times New Roman" w:hAnsi="Times New Roman" w:cs="Arial"/>
          <w:color w:val="0000FF"/>
        </w:rPr>
        <w:t>Corrected</w:t>
      </w:r>
      <w:r w:rsidR="00AC2029" w:rsidRPr="00141806">
        <w:rPr>
          <w:rFonts w:ascii="Times New Roman" w:hAnsi="Times New Roman" w:cs="Arial"/>
          <w:color w:val="0000FF"/>
        </w:rPr>
        <w:t>.</w:t>
      </w:r>
    </w:p>
    <w:p w:rsidR="00AC2029" w:rsidRPr="00141806" w:rsidRDefault="00AC2029" w:rsidP="000625CC">
      <w:pPr>
        <w:pStyle w:val="Web"/>
        <w:spacing w:before="0" w:beforeAutospacing="0" w:after="0" w:afterAutospacing="0"/>
        <w:rPr>
          <w:rFonts w:ascii="Times New Roman" w:hAnsi="Times New Roman" w:cs="Arial"/>
        </w:rPr>
      </w:pPr>
    </w:p>
    <w:p w:rsidR="00E9335E" w:rsidRPr="00141806" w:rsidRDefault="00443FD5" w:rsidP="000625CC">
      <w:pPr>
        <w:pStyle w:val="Web"/>
        <w:numPr>
          <w:ins w:id="0" w:author="Elise Lamar" w:date="2016-08-03T17:11:00Z"/>
        </w:numPr>
        <w:spacing w:before="0" w:beforeAutospacing="0" w:after="0" w:afterAutospacing="0"/>
        <w:rPr>
          <w:rFonts w:ascii="Times New Roman" w:hAnsi="Times New Roman" w:cs="Arial"/>
        </w:rPr>
      </w:pPr>
      <w:r w:rsidRPr="00141806">
        <w:rPr>
          <w:rFonts w:ascii="Times New Roman" w:hAnsi="Times New Roman" w:cs="Arial"/>
          <w:i/>
        </w:rPr>
        <w:lastRenderedPageBreak/>
        <w:t>L65-68: This OM discussion is not well linked to the preceding ideas. Work middle ear infection into this paragraph better by perhaps noting how frequently OM brings kids into the ENT office! Make the role of the middle ear vital to the reader; OM is an enormous clinical problem that uses critical clinical resources to address. So your method could be useful for interrogation of animal models of OM.</w:t>
      </w:r>
    </w:p>
    <w:p w:rsidR="00397F0D" w:rsidRPr="00141806" w:rsidRDefault="00B77841"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Based on the</w:t>
      </w:r>
      <w:r w:rsidR="00397F0D" w:rsidRPr="00141806">
        <w:rPr>
          <w:rFonts w:ascii="Times New Roman" w:hAnsi="Times New Roman" w:cs="Arial"/>
          <w:color w:val="0000FF"/>
        </w:rPr>
        <w:t xml:space="preserve"> reviewer’s comment, we revised th</w:t>
      </w:r>
      <w:r w:rsidRPr="00141806">
        <w:rPr>
          <w:rFonts w:ascii="Times New Roman" w:hAnsi="Times New Roman" w:cs="Arial"/>
          <w:color w:val="0000FF"/>
        </w:rPr>
        <w:t>e following paragraph of the</w:t>
      </w:r>
      <w:r w:rsidR="00397F0D" w:rsidRPr="00141806">
        <w:rPr>
          <w:rFonts w:ascii="Times New Roman" w:hAnsi="Times New Roman" w:cs="Arial"/>
          <w:color w:val="0000FF"/>
        </w:rPr>
        <w:t xml:space="preserve"> </w:t>
      </w:r>
      <w:r w:rsidR="003F5B42" w:rsidRPr="00141806">
        <w:rPr>
          <w:rFonts w:ascii="Times New Roman" w:hAnsi="Times New Roman" w:cs="Arial"/>
          <w:color w:val="0000FF"/>
        </w:rPr>
        <w:t>introduction:</w:t>
      </w:r>
    </w:p>
    <w:p w:rsidR="004E5AEC" w:rsidRPr="00141806" w:rsidRDefault="003F5B42"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[Introduction] </w:t>
      </w:r>
      <w:r w:rsidR="005336E4" w:rsidRPr="00141806">
        <w:rPr>
          <w:rFonts w:ascii="Times New Roman" w:hAnsi="Times New Roman" w:cs="Arial"/>
          <w:color w:val="0000FF"/>
        </w:rPr>
        <w:t xml:space="preserve">Animal models of ear conditions are needed, given the importance of hearing and ear health to the well-being of patients of all ages. For example, otitis media is an extremely common ear infection seen in human infants and children, and severe, acute otitis media and its complications can occur if the condition is not treated with appropriate antimicrobials </w:t>
      </w:r>
      <w:r w:rsidR="005336E4" w:rsidRPr="00141806">
        <w:rPr>
          <w:rFonts w:ascii="Times New Roman" w:hAnsi="Times New Roman" w:cs="Arial"/>
          <w:color w:val="0000FF"/>
          <w:vertAlign w:val="superscript"/>
        </w:rPr>
        <w:t>9</w:t>
      </w:r>
      <w:r w:rsidR="005336E4" w:rsidRPr="00141806">
        <w:rPr>
          <w:rFonts w:ascii="Times New Roman" w:hAnsi="Times New Roman" w:cs="Arial"/>
          <w:color w:val="0000FF"/>
        </w:rPr>
        <w:t xml:space="preserve">. Mouse models of otitis media could prove useful in understanding the pathogenesis and in developing treatments </w:t>
      </w:r>
      <w:r w:rsidR="005336E4" w:rsidRPr="00141806">
        <w:rPr>
          <w:rFonts w:ascii="Times New Roman" w:hAnsi="Times New Roman" w:cs="Arial"/>
          <w:color w:val="0000FF"/>
          <w:vertAlign w:val="superscript"/>
        </w:rPr>
        <w:t>10</w:t>
      </w:r>
      <w:proofErr w:type="gramStart"/>
      <w:r w:rsidR="005336E4" w:rsidRPr="00141806">
        <w:rPr>
          <w:rFonts w:ascii="Times New Roman" w:hAnsi="Times New Roman" w:cs="Arial"/>
          <w:color w:val="0000FF"/>
          <w:vertAlign w:val="superscript"/>
        </w:rPr>
        <w:t>,11</w:t>
      </w:r>
      <w:proofErr w:type="gramEnd"/>
      <w:r w:rsidR="005336E4" w:rsidRPr="00141806">
        <w:rPr>
          <w:rFonts w:ascii="Times New Roman" w:hAnsi="Times New Roman" w:cs="Arial"/>
          <w:color w:val="0000FF"/>
        </w:rPr>
        <w:t>.</w:t>
      </w:r>
    </w:p>
    <w:p w:rsidR="005336E4" w:rsidRPr="00141806" w:rsidRDefault="005336E4" w:rsidP="000625CC">
      <w:pPr>
        <w:pStyle w:val="Web"/>
        <w:spacing w:before="0" w:beforeAutospacing="0" w:after="0" w:afterAutospacing="0"/>
        <w:rPr>
          <w:rFonts w:ascii="Times New Roman" w:hAnsi="Times New Roman" w:cs="Arial"/>
        </w:rPr>
      </w:pPr>
    </w:p>
    <w:p w:rsidR="000C7220"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92-96: Do not use "it" serially here. Also, this summary paragraph is precisely the rationale for the new title: isolation of ossicles and histological sections.</w:t>
      </w:r>
    </w:p>
    <w:p w:rsidR="000C7220" w:rsidRPr="00141806" w:rsidRDefault="003F5B42"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[Introduction] We replaced </w:t>
      </w:r>
      <w:r w:rsidR="002B7439" w:rsidRPr="00141806">
        <w:rPr>
          <w:rFonts w:ascii="Times New Roman" w:hAnsi="Times New Roman" w:cs="Arial"/>
          <w:color w:val="0000FF"/>
        </w:rPr>
        <w:t>“Secondly, it demonstrates” with “Secondly, this protocol demonstrate</w:t>
      </w:r>
      <w:r w:rsidRPr="00141806">
        <w:rPr>
          <w:rFonts w:ascii="Times New Roman" w:hAnsi="Times New Roman" w:cs="Arial"/>
          <w:color w:val="0000FF"/>
        </w:rPr>
        <w:t>s</w:t>
      </w:r>
      <w:r w:rsidR="00E9335E" w:rsidRPr="00141806">
        <w:rPr>
          <w:rFonts w:ascii="Times New Roman" w:hAnsi="Times New Roman" w:cs="Arial"/>
          <w:color w:val="0000FF"/>
        </w:rPr>
        <w:t>....</w:t>
      </w:r>
      <w:r w:rsidR="002B7439" w:rsidRPr="00141806">
        <w:rPr>
          <w:rFonts w:ascii="Times New Roman" w:hAnsi="Times New Roman" w:cs="Arial"/>
          <w:color w:val="0000FF"/>
        </w:rPr>
        <w:t>”</w:t>
      </w:r>
    </w:p>
    <w:p w:rsidR="002B7439" w:rsidRPr="00141806" w:rsidRDefault="002B7439" w:rsidP="000625CC">
      <w:pPr>
        <w:pStyle w:val="Web"/>
        <w:spacing w:before="0" w:beforeAutospacing="0" w:after="0" w:afterAutospacing="0"/>
        <w:rPr>
          <w:rFonts w:ascii="Times New Roman" w:hAnsi="Times New Roman" w:cs="Arial"/>
        </w:rPr>
      </w:pPr>
    </w:p>
    <w:p w:rsidR="00371E0D"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L115: neck muscle tissue</w:t>
      </w:r>
      <w:r w:rsidR="000A5231" w:rsidRPr="00141806">
        <w:rPr>
          <w:rFonts w:ascii="Times New Roman" w:hAnsi="Times New Roman" w:cs="Arial"/>
          <w:i/>
        </w:rPr>
        <w:t xml:space="preserve">  </w:t>
      </w:r>
    </w:p>
    <w:p w:rsidR="00D4631B" w:rsidRPr="00141806" w:rsidRDefault="00371E0D"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[1.2] </w:t>
      </w:r>
      <w:proofErr w:type="gramStart"/>
      <w:r w:rsidRPr="00141806">
        <w:rPr>
          <w:rFonts w:ascii="Times New Roman" w:hAnsi="Times New Roman" w:cs="Arial"/>
          <w:color w:val="0000FF"/>
        </w:rPr>
        <w:t>We</w:t>
      </w:r>
      <w:proofErr w:type="gramEnd"/>
      <w:r w:rsidR="00E9335E" w:rsidRPr="00141806">
        <w:rPr>
          <w:rFonts w:ascii="Times New Roman" w:hAnsi="Times New Roman" w:cs="Arial"/>
          <w:color w:val="0000FF"/>
        </w:rPr>
        <w:t xml:space="preserve"> </w:t>
      </w:r>
      <w:r w:rsidRPr="00141806">
        <w:rPr>
          <w:rFonts w:ascii="Times New Roman" w:hAnsi="Times New Roman" w:cs="Arial"/>
          <w:color w:val="0000FF"/>
        </w:rPr>
        <w:t>inserted t</w:t>
      </w:r>
      <w:r w:rsidR="000A5231" w:rsidRPr="00141806">
        <w:rPr>
          <w:rFonts w:ascii="Times New Roman" w:hAnsi="Times New Roman" w:cs="Arial"/>
          <w:color w:val="0000FF"/>
        </w:rPr>
        <w:t>he word “neck”</w:t>
      </w:r>
      <w:r w:rsidR="00E9335E" w:rsidRPr="00141806">
        <w:rPr>
          <w:rFonts w:ascii="Times New Roman" w:hAnsi="Times New Roman" w:cs="Arial"/>
          <w:color w:val="0000FF"/>
        </w:rPr>
        <w:t xml:space="preserve">, </w:t>
      </w:r>
      <w:r w:rsidR="00CA608B" w:rsidRPr="00141806">
        <w:rPr>
          <w:rFonts w:ascii="Times New Roman" w:hAnsi="Times New Roman" w:cs="Arial"/>
          <w:color w:val="0000FF"/>
        </w:rPr>
        <w:t>as requested.</w:t>
      </w:r>
    </w:p>
    <w:p w:rsidR="00D4631B" w:rsidRPr="00141806" w:rsidRDefault="00D4631B" w:rsidP="000625CC">
      <w:pPr>
        <w:pStyle w:val="Web"/>
        <w:spacing w:before="0" w:beforeAutospacing="0" w:after="0" w:afterAutospacing="0"/>
        <w:rPr>
          <w:rFonts w:ascii="Times New Roman" w:hAnsi="Times New Roman" w:cs="Arial"/>
          <w:color w:val="0000FF"/>
        </w:rPr>
      </w:pPr>
    </w:p>
    <w:p w:rsidR="00D4631B"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L117</w:t>
      </w:r>
      <w:proofErr w:type="gramStart"/>
      <w:r w:rsidRPr="00141806">
        <w:rPr>
          <w:rFonts w:ascii="Times New Roman" w:hAnsi="Times New Roman" w:cs="Arial"/>
          <w:i/>
        </w:rPr>
        <w:t>:decapitate</w:t>
      </w:r>
      <w:proofErr w:type="gramEnd"/>
      <w:r w:rsidRPr="00141806">
        <w:rPr>
          <w:rFonts w:ascii="Times New Roman" w:hAnsi="Times New Roman" w:cs="Arial"/>
          <w:i/>
        </w:rPr>
        <w:t xml:space="preserve"> not "cut off the head". How large are the scissors? Are they sharp? Give us relevant details.</w:t>
      </w:r>
    </w:p>
    <w:p w:rsidR="00D4631B" w:rsidRPr="00141806" w:rsidRDefault="00371E0D"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E9335E" w:rsidRPr="00141806">
        <w:rPr>
          <w:rFonts w:ascii="Times New Roman" w:hAnsi="Times New Roman" w:cs="Arial"/>
          <w:color w:val="0000FF"/>
        </w:rPr>
        <w:t xml:space="preserve">now </w:t>
      </w:r>
      <w:r w:rsidRPr="00141806">
        <w:rPr>
          <w:rFonts w:ascii="Times New Roman" w:hAnsi="Times New Roman" w:cs="Arial"/>
          <w:color w:val="0000FF"/>
        </w:rPr>
        <w:t>provide relevant details</w:t>
      </w:r>
      <w:r w:rsidR="00E9335E" w:rsidRPr="00141806">
        <w:rPr>
          <w:rFonts w:ascii="Times New Roman" w:hAnsi="Times New Roman" w:cs="Arial"/>
          <w:color w:val="0000FF"/>
        </w:rPr>
        <w:t xml:space="preserve"> as follows</w:t>
      </w:r>
      <w:r w:rsidRPr="00141806">
        <w:rPr>
          <w:rFonts w:ascii="Times New Roman" w:hAnsi="Times New Roman" w:cs="Arial"/>
          <w:color w:val="0000FF"/>
        </w:rPr>
        <w:t>:</w:t>
      </w:r>
    </w:p>
    <w:p w:rsidR="004E4CE0" w:rsidRPr="00141806" w:rsidRDefault="00371E0D" w:rsidP="000625CC">
      <w:pPr>
        <w:pStyle w:val="Web"/>
        <w:spacing w:before="0" w:beforeAutospacing="0" w:after="0" w:afterAutospacing="0"/>
        <w:rPr>
          <w:rFonts w:ascii="Times New Roman" w:hAnsi="Times New Roman"/>
        </w:rPr>
      </w:pPr>
      <w:r w:rsidRPr="00141806">
        <w:rPr>
          <w:rFonts w:ascii="Times New Roman" w:hAnsi="Times New Roman" w:cs="Arial"/>
          <w:color w:val="0000FF"/>
        </w:rPr>
        <w:t xml:space="preserve">[1.3] </w:t>
      </w:r>
      <w:r w:rsidRPr="00141806">
        <w:rPr>
          <w:rFonts w:ascii="Times New Roman" w:hAnsi="Times New Roman"/>
          <w:color w:val="0000FF"/>
        </w:rPr>
        <w:t>Decapitate</w:t>
      </w:r>
      <w:r w:rsidR="00B77841" w:rsidRPr="00141806">
        <w:rPr>
          <w:rFonts w:ascii="Times New Roman" w:hAnsi="Times New Roman"/>
          <w:color w:val="0000FF"/>
        </w:rPr>
        <w:t xml:space="preserve"> </w:t>
      </w:r>
      <w:r w:rsidR="00A27D4E" w:rsidRPr="00141806">
        <w:rPr>
          <w:rFonts w:ascii="Times New Roman" w:hAnsi="Times New Roman"/>
          <w:color w:val="0000FF"/>
        </w:rPr>
        <w:t>mice</w:t>
      </w:r>
      <w:r w:rsidR="00CA608B" w:rsidRPr="00141806">
        <w:rPr>
          <w:rFonts w:ascii="Times New Roman" w:hAnsi="Times New Roman"/>
          <w:color w:val="0000FF"/>
        </w:rPr>
        <w:t xml:space="preserve"> </w:t>
      </w:r>
      <w:r w:rsidRPr="00141806">
        <w:rPr>
          <w:rFonts w:ascii="Times New Roman" w:hAnsi="Times New Roman"/>
          <w:color w:val="0000FF"/>
        </w:rPr>
        <w:t>at the cervical region using 14-cm sharp surgical scissors.</w:t>
      </w:r>
    </w:p>
    <w:p w:rsidR="00A27D4E" w:rsidRPr="00141806" w:rsidRDefault="00A27D4E" w:rsidP="000625CC">
      <w:pPr>
        <w:pStyle w:val="Web"/>
        <w:spacing w:before="0" w:beforeAutospacing="0" w:after="0" w:afterAutospacing="0"/>
        <w:rPr>
          <w:rFonts w:ascii="Times New Roman" w:hAnsi="Times New Roman" w:cs="Arial"/>
          <w:highlight w:val="yellow"/>
        </w:rPr>
      </w:pPr>
    </w:p>
    <w:p w:rsidR="00D0331F"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L166: how do we remove the stapes? Where do we grab it safely? Which direction do we pull in?</w:t>
      </w:r>
    </w:p>
    <w:p w:rsidR="00F870D9" w:rsidRPr="00141806" w:rsidRDefault="00F870D9"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E9335E" w:rsidRPr="00141806">
        <w:rPr>
          <w:rFonts w:ascii="Times New Roman" w:hAnsi="Times New Roman" w:cs="Arial"/>
          <w:color w:val="0000FF"/>
        </w:rPr>
        <w:t xml:space="preserve">now </w:t>
      </w:r>
      <w:r w:rsidRPr="00141806">
        <w:rPr>
          <w:rFonts w:ascii="Times New Roman" w:hAnsi="Times New Roman" w:cs="Arial"/>
          <w:color w:val="0000FF"/>
        </w:rPr>
        <w:t>provide the</w:t>
      </w:r>
      <w:r w:rsidR="00E9335E" w:rsidRPr="00141806">
        <w:rPr>
          <w:rFonts w:ascii="Times New Roman" w:hAnsi="Times New Roman" w:cs="Arial"/>
          <w:color w:val="0000FF"/>
        </w:rPr>
        <w:t xml:space="preserve"> following</w:t>
      </w:r>
      <w:r w:rsidRPr="00141806">
        <w:rPr>
          <w:rFonts w:ascii="Times New Roman" w:hAnsi="Times New Roman" w:cs="Arial"/>
          <w:color w:val="0000FF"/>
        </w:rPr>
        <w:t xml:space="preserve"> information:</w:t>
      </w:r>
    </w:p>
    <w:p w:rsidR="00D0331F" w:rsidRPr="00141806" w:rsidRDefault="00F870D9"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[2.2.2] Insert a sewing needle (or a marking pin) into the obturator foramen of the stapes and lift up the stapes.</w:t>
      </w:r>
    </w:p>
    <w:p w:rsidR="00F870D9" w:rsidRPr="00141806" w:rsidRDefault="00F870D9" w:rsidP="000625CC">
      <w:pPr>
        <w:pStyle w:val="Web"/>
        <w:spacing w:before="0" w:beforeAutospacing="0" w:after="0" w:afterAutospacing="0"/>
        <w:rPr>
          <w:rFonts w:ascii="Times New Roman" w:hAnsi="Times New Roman" w:cs="Arial"/>
        </w:rPr>
      </w:pPr>
    </w:p>
    <w:p w:rsidR="002C454C"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i/>
        </w:rPr>
        <w:t>L181: every other day</w:t>
      </w:r>
      <w:r w:rsidR="002C454C" w:rsidRPr="00141806">
        <w:rPr>
          <w:rFonts w:ascii="Times New Roman" w:hAnsi="Times New Roman" w:cs="Arial"/>
        </w:rPr>
        <w:t xml:space="preserve"> </w:t>
      </w:r>
      <w:r w:rsidR="00F870D9" w:rsidRPr="00141806">
        <w:rPr>
          <w:rFonts w:ascii="Times New Roman" w:hAnsi="Times New Roman" w:cs="Arial"/>
          <w:color w:val="0000FF"/>
        </w:rPr>
        <w:t>Corrected</w:t>
      </w:r>
      <w:r w:rsidR="002C454C" w:rsidRPr="00141806">
        <w:rPr>
          <w:rFonts w:ascii="Times New Roman" w:hAnsi="Times New Roman" w:cs="Arial"/>
        </w:rPr>
        <w:t>.</w:t>
      </w:r>
    </w:p>
    <w:p w:rsidR="008D42D7" w:rsidRPr="00141806" w:rsidRDefault="008D42D7" w:rsidP="000625CC">
      <w:pPr>
        <w:pStyle w:val="Web"/>
        <w:spacing w:before="0" w:beforeAutospacing="0" w:after="0" w:afterAutospacing="0"/>
        <w:rPr>
          <w:rFonts w:ascii="Times New Roman" w:hAnsi="Times New Roman" w:cs="Arial"/>
        </w:rPr>
      </w:pPr>
    </w:p>
    <w:p w:rsidR="00790B14"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lastRenderedPageBreak/>
        <w:t xml:space="preserve">L183: Store in 70% ethanol but did we get from aqueous solution to 70% ethanol by graded </w:t>
      </w:r>
      <w:proofErr w:type="spellStart"/>
      <w:r w:rsidRPr="00141806">
        <w:rPr>
          <w:rFonts w:ascii="Times New Roman" w:hAnsi="Times New Roman" w:cs="Arial"/>
          <w:i/>
        </w:rPr>
        <w:t>ethanols</w:t>
      </w:r>
      <w:proofErr w:type="spellEnd"/>
      <w:r w:rsidRPr="00141806">
        <w:rPr>
          <w:rFonts w:ascii="Times New Roman" w:hAnsi="Times New Roman" w:cs="Arial"/>
          <w:i/>
        </w:rPr>
        <w:t xml:space="preserve"> to 70% ethanol? Is the 70% ethanol made in PBS?</w:t>
      </w:r>
    </w:p>
    <w:p w:rsidR="00D3552F" w:rsidRPr="00141806" w:rsidRDefault="00D3552F"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E9335E" w:rsidRPr="00141806">
        <w:rPr>
          <w:rFonts w:ascii="Times New Roman" w:hAnsi="Times New Roman" w:cs="Arial"/>
          <w:color w:val="0000FF"/>
        </w:rPr>
        <w:t xml:space="preserve">now </w:t>
      </w:r>
      <w:r w:rsidRPr="00141806">
        <w:rPr>
          <w:rFonts w:ascii="Times New Roman" w:hAnsi="Times New Roman" w:cs="Arial"/>
          <w:color w:val="0000FF"/>
        </w:rPr>
        <w:t>provide the</w:t>
      </w:r>
      <w:r w:rsidR="00E9335E" w:rsidRPr="00141806">
        <w:rPr>
          <w:rFonts w:ascii="Times New Roman" w:hAnsi="Times New Roman" w:cs="Arial"/>
          <w:color w:val="0000FF"/>
        </w:rPr>
        <w:t xml:space="preserve"> following</w:t>
      </w:r>
      <w:r w:rsidRPr="00141806">
        <w:rPr>
          <w:rFonts w:ascii="Times New Roman" w:hAnsi="Times New Roman" w:cs="Arial"/>
          <w:color w:val="0000FF"/>
        </w:rPr>
        <w:t xml:space="preserve"> information:</w:t>
      </w:r>
    </w:p>
    <w:p w:rsidR="00790B14" w:rsidRPr="00141806" w:rsidRDefault="00F870D9"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[3.1.5] </w:t>
      </w:r>
      <w:r w:rsidR="00D3552F" w:rsidRPr="00141806">
        <w:rPr>
          <w:rFonts w:ascii="Times New Roman" w:hAnsi="Times New Roman" w:cs="Arial"/>
          <w:color w:val="0000FF"/>
        </w:rPr>
        <w:t xml:space="preserve">Optional: Transfer to 70% ethanol through graded alcohol series (30%, 50%, </w:t>
      </w:r>
      <w:proofErr w:type="gramStart"/>
      <w:r w:rsidR="00D3552F" w:rsidRPr="00141806">
        <w:rPr>
          <w:rFonts w:ascii="Times New Roman" w:hAnsi="Times New Roman" w:cs="Arial"/>
          <w:color w:val="0000FF"/>
        </w:rPr>
        <w:t>70</w:t>
      </w:r>
      <w:proofErr w:type="gramEnd"/>
      <w:r w:rsidR="00D3552F" w:rsidRPr="00141806">
        <w:rPr>
          <w:rFonts w:ascii="Times New Roman" w:hAnsi="Times New Roman" w:cs="Arial"/>
          <w:color w:val="0000FF"/>
        </w:rPr>
        <w:t>% in water).</w:t>
      </w:r>
    </w:p>
    <w:p w:rsidR="00790B14"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L280: identify the posterior cranial fossa in Fig. 1</w:t>
      </w:r>
    </w:p>
    <w:p w:rsidR="007F1450" w:rsidRPr="00141806" w:rsidRDefault="004232E8" w:rsidP="000625CC">
      <w:pPr>
        <w:pStyle w:val="Web"/>
        <w:spacing w:before="0" w:beforeAutospacing="0" w:after="0" w:afterAutospacing="0"/>
        <w:rPr>
          <w:rFonts w:ascii="Times New Roman" w:hAnsi="Times New Roman" w:cs="Arial"/>
        </w:rPr>
      </w:pPr>
      <w:r w:rsidRPr="00141806">
        <w:rPr>
          <w:rFonts w:ascii="Times New Roman" w:hAnsi="Times New Roman" w:cs="Arial"/>
          <w:color w:val="0000FF"/>
        </w:rPr>
        <w:t xml:space="preserve">[Figure 1] </w:t>
      </w:r>
      <w:r w:rsidR="007F1450" w:rsidRPr="00141806">
        <w:rPr>
          <w:rFonts w:ascii="Times New Roman" w:hAnsi="Times New Roman" w:cs="Arial"/>
          <w:color w:val="0000FF"/>
        </w:rPr>
        <w:t xml:space="preserve">We </w:t>
      </w:r>
      <w:r w:rsidR="00E9335E" w:rsidRPr="00141806">
        <w:rPr>
          <w:rFonts w:ascii="Times New Roman" w:hAnsi="Times New Roman" w:cs="Arial"/>
          <w:color w:val="0000FF"/>
        </w:rPr>
        <w:t xml:space="preserve">have now </w:t>
      </w:r>
      <w:r w:rsidR="007F1450" w:rsidRPr="00141806">
        <w:rPr>
          <w:rFonts w:ascii="Times New Roman" w:hAnsi="Times New Roman" w:cs="Arial"/>
          <w:color w:val="0000FF"/>
        </w:rPr>
        <w:t>labeled the po</w:t>
      </w:r>
      <w:r w:rsidRPr="00141806">
        <w:rPr>
          <w:rFonts w:ascii="Times New Roman" w:hAnsi="Times New Roman" w:cs="Arial"/>
          <w:color w:val="0000FF"/>
        </w:rPr>
        <w:t>sterior cranial fossa (</w:t>
      </w:r>
      <w:proofErr w:type="spellStart"/>
      <w:r w:rsidRPr="00141806">
        <w:rPr>
          <w:rFonts w:ascii="Times New Roman" w:hAnsi="Times New Roman" w:cs="Arial"/>
          <w:color w:val="0000FF"/>
        </w:rPr>
        <w:t>pcf</w:t>
      </w:r>
      <w:proofErr w:type="spellEnd"/>
      <w:r w:rsidRPr="00141806">
        <w:rPr>
          <w:rFonts w:ascii="Times New Roman" w:hAnsi="Times New Roman" w:cs="Arial"/>
          <w:color w:val="0000FF"/>
        </w:rPr>
        <w:t>)</w:t>
      </w:r>
      <w:r w:rsidR="007F1450" w:rsidRPr="00141806">
        <w:rPr>
          <w:rFonts w:ascii="Times New Roman" w:hAnsi="Times New Roman" w:cs="Arial"/>
          <w:color w:val="0000FF"/>
        </w:rPr>
        <w:t>.</w:t>
      </w:r>
    </w:p>
    <w:p w:rsidR="007F1450" w:rsidRPr="00141806" w:rsidRDefault="007F1450" w:rsidP="000625CC">
      <w:pPr>
        <w:pStyle w:val="Web"/>
        <w:spacing w:before="0" w:beforeAutospacing="0" w:after="0" w:afterAutospacing="0"/>
        <w:rPr>
          <w:rFonts w:ascii="Times New Roman" w:hAnsi="Times New Roman" w:cs="Arial"/>
        </w:rPr>
      </w:pPr>
    </w:p>
    <w:p w:rsidR="00DA383E"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L280: there are small black arrows that are unidentified.</w:t>
      </w:r>
    </w:p>
    <w:p w:rsidR="00A62F10" w:rsidRPr="00141806" w:rsidRDefault="00CA608B"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are sorry but we do not see </w:t>
      </w:r>
      <w:r w:rsidR="00A27D4E" w:rsidRPr="00141806">
        <w:rPr>
          <w:rFonts w:ascii="Times New Roman" w:hAnsi="Times New Roman" w:cs="Arial"/>
          <w:color w:val="0000FF"/>
        </w:rPr>
        <w:t>black arrows in this figure</w:t>
      </w:r>
      <w:r w:rsidRPr="00141806">
        <w:rPr>
          <w:rFonts w:ascii="Times New Roman" w:hAnsi="Times New Roman" w:cs="Arial"/>
          <w:color w:val="0000FF"/>
        </w:rPr>
        <w:t>; possibly the reviewer is mistaken about them</w:t>
      </w:r>
      <w:r w:rsidR="00B77841" w:rsidRPr="00141806">
        <w:rPr>
          <w:rFonts w:ascii="Times New Roman" w:hAnsi="Times New Roman" w:cs="Arial"/>
          <w:color w:val="0000FF"/>
        </w:rPr>
        <w:t xml:space="preserve"> or could clarify the question</w:t>
      </w:r>
      <w:r w:rsidR="00A27D4E" w:rsidRPr="00141806">
        <w:rPr>
          <w:rFonts w:ascii="Times New Roman" w:hAnsi="Times New Roman" w:cs="Arial"/>
          <w:color w:val="0000FF"/>
        </w:rPr>
        <w:t>.</w:t>
      </w:r>
    </w:p>
    <w:p w:rsidR="00F7634E"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L289: Fig. 2 is called "Isolation of the malleus" but it is never truly shown isolated from the middle ear until Fig. 6. Make the figure title accurate. Dissection of the malleus?</w:t>
      </w:r>
    </w:p>
    <w:p w:rsidR="004232E8" w:rsidRPr="00141806" w:rsidRDefault="004232E8"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E9335E" w:rsidRPr="00141806">
        <w:rPr>
          <w:rFonts w:ascii="Times New Roman" w:hAnsi="Times New Roman" w:cs="Arial"/>
          <w:color w:val="0000FF"/>
        </w:rPr>
        <w:t xml:space="preserve">have now </w:t>
      </w:r>
      <w:r w:rsidRPr="00141806">
        <w:rPr>
          <w:rFonts w:ascii="Times New Roman" w:hAnsi="Times New Roman" w:cs="Arial"/>
          <w:color w:val="0000FF"/>
        </w:rPr>
        <w:t>changed the figure title</w:t>
      </w:r>
      <w:r w:rsidR="00E9335E" w:rsidRPr="00141806">
        <w:rPr>
          <w:rFonts w:ascii="Times New Roman" w:hAnsi="Times New Roman" w:cs="Arial"/>
          <w:color w:val="0000FF"/>
        </w:rPr>
        <w:t xml:space="preserve"> to</w:t>
      </w:r>
      <w:r w:rsidRPr="00141806">
        <w:rPr>
          <w:rFonts w:ascii="Times New Roman" w:hAnsi="Times New Roman" w:cs="Arial"/>
          <w:color w:val="0000FF"/>
        </w:rPr>
        <w:t>:</w:t>
      </w:r>
    </w:p>
    <w:p w:rsidR="00F7634E" w:rsidRPr="00141806" w:rsidRDefault="004232E8"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[Figure 2 title] Dissection of the malleus</w:t>
      </w:r>
      <w:r w:rsidR="00F7634E" w:rsidRPr="00141806">
        <w:rPr>
          <w:rFonts w:ascii="Times New Roman" w:hAnsi="Times New Roman" w:cs="Arial"/>
          <w:color w:val="0000FF"/>
        </w:rPr>
        <w:t>.</w:t>
      </w:r>
    </w:p>
    <w:p w:rsidR="00F7634E"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L304: Dissection of the incus and stapes?</w:t>
      </w:r>
    </w:p>
    <w:p w:rsidR="004232E8" w:rsidRPr="00141806" w:rsidRDefault="004232E8" w:rsidP="00F7634E">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E9335E" w:rsidRPr="00141806">
        <w:rPr>
          <w:rFonts w:ascii="Times New Roman" w:hAnsi="Times New Roman" w:cs="Arial"/>
          <w:color w:val="0000FF"/>
        </w:rPr>
        <w:t xml:space="preserve">have now </w:t>
      </w:r>
      <w:r w:rsidRPr="00141806">
        <w:rPr>
          <w:rFonts w:ascii="Times New Roman" w:hAnsi="Times New Roman" w:cs="Arial"/>
          <w:color w:val="0000FF"/>
        </w:rPr>
        <w:t>changed the figure title</w:t>
      </w:r>
      <w:r w:rsidR="00E9335E" w:rsidRPr="00141806">
        <w:rPr>
          <w:rFonts w:ascii="Times New Roman" w:hAnsi="Times New Roman" w:cs="Arial"/>
          <w:color w:val="0000FF"/>
        </w:rPr>
        <w:t xml:space="preserve"> to</w:t>
      </w:r>
      <w:r w:rsidRPr="00141806">
        <w:rPr>
          <w:rFonts w:ascii="Times New Roman" w:hAnsi="Times New Roman" w:cs="Arial"/>
          <w:color w:val="0000FF"/>
        </w:rPr>
        <w:t>:</w:t>
      </w:r>
    </w:p>
    <w:p w:rsidR="00F7634E" w:rsidRPr="00141806" w:rsidRDefault="000014E1" w:rsidP="00F7634E">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[Figure 3 title] </w:t>
      </w:r>
      <w:r w:rsidR="00F7634E" w:rsidRPr="00141806">
        <w:rPr>
          <w:rFonts w:ascii="Times New Roman" w:hAnsi="Times New Roman" w:cs="Arial"/>
          <w:color w:val="0000FF"/>
        </w:rPr>
        <w:t>Dis</w:t>
      </w:r>
      <w:r w:rsidRPr="00141806">
        <w:rPr>
          <w:rFonts w:ascii="Times New Roman" w:hAnsi="Times New Roman" w:cs="Arial"/>
          <w:color w:val="0000FF"/>
        </w:rPr>
        <w:t>section of the incus and stapes</w:t>
      </w:r>
      <w:r w:rsidR="00F7634E" w:rsidRPr="00141806">
        <w:rPr>
          <w:rFonts w:ascii="Times New Roman" w:hAnsi="Times New Roman" w:cs="Arial"/>
          <w:color w:val="0000FF"/>
        </w:rPr>
        <w:t>.</w:t>
      </w:r>
    </w:p>
    <w:p w:rsidR="00A33CB0"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L307: the scissor icon is hard to see; outline in black.</w:t>
      </w:r>
    </w:p>
    <w:p w:rsidR="00A62F10" w:rsidRPr="00141806" w:rsidRDefault="00A33CB0" w:rsidP="000625CC">
      <w:pPr>
        <w:pStyle w:val="Web"/>
        <w:spacing w:before="0" w:beforeAutospacing="0" w:after="0" w:afterAutospacing="0"/>
        <w:rPr>
          <w:rFonts w:ascii="Times New Roman" w:hAnsi="Times New Roman" w:cs="Arial"/>
        </w:rPr>
      </w:pPr>
      <w:r w:rsidRPr="00141806">
        <w:rPr>
          <w:rFonts w:ascii="Times New Roman" w:hAnsi="Times New Roman" w:cs="Arial"/>
          <w:color w:val="0000FF"/>
        </w:rPr>
        <w:t xml:space="preserve">[Figure 3B] </w:t>
      </w:r>
      <w:r w:rsidR="00A62F10" w:rsidRPr="00141806">
        <w:rPr>
          <w:rFonts w:ascii="Times New Roman" w:hAnsi="Times New Roman" w:cs="Arial"/>
          <w:color w:val="0000FF"/>
        </w:rPr>
        <w:t xml:space="preserve">We </w:t>
      </w:r>
      <w:r w:rsidR="00E9335E" w:rsidRPr="00141806">
        <w:rPr>
          <w:rFonts w:ascii="Times New Roman" w:hAnsi="Times New Roman" w:cs="Arial"/>
          <w:color w:val="0000FF"/>
        </w:rPr>
        <w:t xml:space="preserve">have </w:t>
      </w:r>
      <w:r w:rsidR="00A62F10" w:rsidRPr="00141806">
        <w:rPr>
          <w:rFonts w:ascii="Times New Roman" w:hAnsi="Times New Roman" w:cs="Arial"/>
          <w:color w:val="0000FF"/>
        </w:rPr>
        <w:t xml:space="preserve">replaced the icon with </w:t>
      </w:r>
      <w:r w:rsidR="00E9335E" w:rsidRPr="00141806">
        <w:rPr>
          <w:rFonts w:ascii="Times New Roman" w:hAnsi="Times New Roman" w:cs="Arial"/>
          <w:color w:val="0000FF"/>
        </w:rPr>
        <w:t xml:space="preserve">a </w:t>
      </w:r>
      <w:r w:rsidRPr="00141806">
        <w:rPr>
          <w:rFonts w:ascii="Times New Roman" w:hAnsi="Times New Roman" w:cs="Arial"/>
          <w:color w:val="0000FF"/>
        </w:rPr>
        <w:t>“</w:t>
      </w:r>
      <w:r w:rsidR="00A62F10" w:rsidRPr="00141806">
        <w:rPr>
          <w:rFonts w:ascii="Times New Roman" w:hAnsi="Times New Roman" w:cs="Arial"/>
          <w:color w:val="0000FF"/>
        </w:rPr>
        <w:t>needle</w:t>
      </w:r>
      <w:r w:rsidR="00B77841" w:rsidRPr="00141806">
        <w:rPr>
          <w:rFonts w:ascii="Times New Roman" w:hAnsi="Times New Roman" w:cs="Arial"/>
          <w:color w:val="0000FF"/>
        </w:rPr>
        <w:t xml:space="preserve"> tip</w:t>
      </w:r>
      <w:r w:rsidR="00A62F10" w:rsidRPr="00141806">
        <w:rPr>
          <w:rFonts w:ascii="Times New Roman" w:hAnsi="Times New Roman" w:cs="Arial"/>
          <w:color w:val="0000FF"/>
        </w:rPr>
        <w:t>” icon.</w:t>
      </w:r>
    </w:p>
    <w:p w:rsidR="00F7634E" w:rsidRPr="00141806" w:rsidRDefault="00F7634E" w:rsidP="000625CC">
      <w:pPr>
        <w:pStyle w:val="Web"/>
        <w:spacing w:before="0" w:beforeAutospacing="0" w:after="0" w:afterAutospacing="0"/>
        <w:rPr>
          <w:rFonts w:ascii="Times New Roman" w:hAnsi="Times New Roman" w:cs="Arial"/>
        </w:rPr>
      </w:pPr>
    </w:p>
    <w:p w:rsidR="00BA4873"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i/>
        </w:rPr>
        <w:t>L313: the dashed lines referred to are not present. The arrowhead is not defined? Also, why are the bullae in A</w:t>
      </w:r>
      <w:proofErr w:type="gramStart"/>
      <w:r w:rsidRPr="00141806">
        <w:rPr>
          <w:rFonts w:ascii="Times New Roman" w:hAnsi="Times New Roman" w:cs="Arial"/>
          <w:i/>
        </w:rPr>
        <w:t>,D,F</w:t>
      </w:r>
      <w:proofErr w:type="gramEnd"/>
      <w:r w:rsidRPr="00141806">
        <w:rPr>
          <w:rFonts w:ascii="Times New Roman" w:hAnsi="Times New Roman" w:cs="Arial"/>
          <w:i/>
        </w:rPr>
        <w:t xml:space="preserve"> green? The green middle ear bones n B,C,E,G need to be labeled in some way so we can use this anatomical information to understand the required orientation. Also, the </w:t>
      </w:r>
      <w:proofErr w:type="spellStart"/>
      <w:r w:rsidRPr="00141806">
        <w:rPr>
          <w:rFonts w:ascii="Times New Roman" w:hAnsi="Times New Roman" w:cs="Arial"/>
          <w:i/>
        </w:rPr>
        <w:t>microCT</w:t>
      </w:r>
      <w:proofErr w:type="spellEnd"/>
      <w:r w:rsidRPr="00141806">
        <w:rPr>
          <w:rFonts w:ascii="Times New Roman" w:hAnsi="Times New Roman" w:cs="Arial"/>
          <w:i/>
        </w:rPr>
        <w:t xml:space="preserve"> image should be labeled so we have some common anatomical landmarks for appreciating the orientation required. We need to be able to repeat this method and get the results shown in the representative data section and this figure is not properly rendered to achieve this goal.</w:t>
      </w:r>
      <w:r w:rsidR="00FD0FFE" w:rsidRPr="00141806">
        <w:rPr>
          <w:rFonts w:ascii="Times New Roman" w:hAnsi="Times New Roman" w:cs="Arial"/>
        </w:rPr>
        <w:t xml:space="preserve"> </w:t>
      </w:r>
    </w:p>
    <w:p w:rsidR="00A33CB0" w:rsidRPr="00141806" w:rsidRDefault="00A33CB0"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E9335E" w:rsidRPr="00141806">
        <w:rPr>
          <w:rFonts w:ascii="Times New Roman" w:hAnsi="Times New Roman" w:cs="Arial"/>
          <w:color w:val="0000FF"/>
        </w:rPr>
        <w:t xml:space="preserve">have </w:t>
      </w:r>
      <w:r w:rsidRPr="00141806">
        <w:rPr>
          <w:rFonts w:ascii="Times New Roman" w:hAnsi="Times New Roman" w:cs="Arial"/>
          <w:color w:val="0000FF"/>
        </w:rPr>
        <w:t>extensively revised the figure legend and improved Figure 4</w:t>
      </w:r>
      <w:r w:rsidR="00E9335E" w:rsidRPr="00141806">
        <w:rPr>
          <w:rFonts w:ascii="Times New Roman" w:hAnsi="Times New Roman" w:cs="Arial"/>
          <w:color w:val="0000FF"/>
        </w:rPr>
        <w:t>.</w:t>
      </w:r>
      <w:r w:rsidR="00FD0FFE" w:rsidRPr="00141806">
        <w:rPr>
          <w:rFonts w:ascii="Times New Roman" w:hAnsi="Times New Roman" w:cs="Arial"/>
          <w:color w:val="0000FF"/>
        </w:rPr>
        <w:t xml:space="preserve"> </w:t>
      </w:r>
      <w:r w:rsidR="00E9335E" w:rsidRPr="00141806">
        <w:rPr>
          <w:rFonts w:ascii="Times New Roman" w:hAnsi="Times New Roman" w:cs="Arial"/>
          <w:color w:val="0000FF"/>
        </w:rPr>
        <w:t xml:space="preserve">We now also state </w:t>
      </w:r>
      <w:r w:rsidR="00FD0FFE" w:rsidRPr="00141806">
        <w:rPr>
          <w:rFonts w:ascii="Times New Roman" w:hAnsi="Times New Roman" w:cs="Arial"/>
          <w:color w:val="0000FF"/>
        </w:rPr>
        <w:t xml:space="preserve">that </w:t>
      </w:r>
      <w:r w:rsidR="00E9335E" w:rsidRPr="00141806">
        <w:rPr>
          <w:rFonts w:ascii="Times New Roman" w:hAnsi="Times New Roman" w:cs="Arial"/>
          <w:color w:val="0000FF"/>
        </w:rPr>
        <w:t xml:space="preserve">the </w:t>
      </w:r>
      <w:r w:rsidR="00FD0FFE" w:rsidRPr="00141806">
        <w:rPr>
          <w:rFonts w:ascii="Times New Roman" w:hAnsi="Times New Roman" w:cs="Arial"/>
          <w:color w:val="0000FF"/>
        </w:rPr>
        <w:t>bullae are green because the photo was taken with a color filter</w:t>
      </w:r>
      <w:r w:rsidRPr="00141806">
        <w:rPr>
          <w:rFonts w:ascii="Times New Roman" w:hAnsi="Times New Roman" w:cs="Arial"/>
          <w:color w:val="0000FF"/>
        </w:rPr>
        <w:t>:</w:t>
      </w:r>
    </w:p>
    <w:p w:rsidR="005336E4" w:rsidRPr="00301D80" w:rsidRDefault="00E44A19" w:rsidP="005336E4">
      <w:pPr>
        <w:pStyle w:val="Web"/>
        <w:numPr>
          <w:ins w:id="1" w:author="Unknown"/>
        </w:numPr>
        <w:rPr>
          <w:rFonts w:ascii="Times New Roman" w:hAnsi="Times New Roman" w:cs="Times New Roman"/>
          <w:color w:val="3333FF"/>
        </w:rPr>
      </w:pPr>
      <w:r w:rsidRPr="00141806">
        <w:rPr>
          <w:rFonts w:ascii="Times New Roman" w:hAnsi="Times New Roman" w:cs="Arial"/>
          <w:color w:val="0000FF"/>
        </w:rPr>
        <w:lastRenderedPageBreak/>
        <w:t>[</w:t>
      </w:r>
      <w:r w:rsidR="00A33CB0" w:rsidRPr="00141806">
        <w:rPr>
          <w:rFonts w:ascii="Times New Roman" w:hAnsi="Times New Roman" w:cs="Arial"/>
          <w:color w:val="0000FF"/>
        </w:rPr>
        <w:t>Figure 4</w:t>
      </w:r>
      <w:r w:rsidRPr="00141806">
        <w:rPr>
          <w:rFonts w:ascii="Times New Roman" w:hAnsi="Times New Roman" w:cs="Arial"/>
          <w:color w:val="0000FF"/>
        </w:rPr>
        <w:t xml:space="preserve"> legend]</w:t>
      </w:r>
      <w:r w:rsidR="00A33CB0" w:rsidRPr="00141806">
        <w:rPr>
          <w:rFonts w:ascii="Times New Roman" w:hAnsi="Times New Roman" w:cs="Arial"/>
          <w:color w:val="0000FF"/>
        </w:rPr>
        <w:t xml:space="preserve"> </w:t>
      </w:r>
      <w:r w:rsidR="00301D80" w:rsidRPr="00301D80">
        <w:rPr>
          <w:rFonts w:ascii="Times New Roman" w:hAnsi="Times New Roman" w:cs="Times New Roman"/>
          <w:b/>
          <w:color w:val="3333FF"/>
        </w:rPr>
        <w:t xml:space="preserve">Orienting the auditory bulla and capsule during embedding for longitudinal (parasagittal, A-C) and horizontal sectioning (D-E) of the malleus. (A-C) </w:t>
      </w:r>
      <w:r w:rsidR="00301D80" w:rsidRPr="00301D80">
        <w:rPr>
          <w:rFonts w:ascii="Times New Roman" w:hAnsi="Times New Roman" w:cs="Times New Roman"/>
          <w:color w:val="3333FF"/>
        </w:rPr>
        <w:t xml:space="preserve">The neck and transversal lamina of the malleus are placed parallel to the bottom of embedding dish. </w:t>
      </w:r>
      <w:r w:rsidR="00301D80" w:rsidRPr="00301D80">
        <w:rPr>
          <w:rFonts w:ascii="Times New Roman" w:hAnsi="Times New Roman" w:cs="Times New Roman"/>
          <w:b/>
          <w:color w:val="3333FF"/>
        </w:rPr>
        <w:t>(A)</w:t>
      </w:r>
      <w:r w:rsidR="00301D80" w:rsidRPr="00301D80">
        <w:rPr>
          <w:rFonts w:ascii="Times New Roman" w:hAnsi="Times New Roman" w:cs="Times New Roman"/>
          <w:color w:val="3333FF"/>
        </w:rPr>
        <w:t xml:space="preserve"> Side view: micro-CT image to show embedding of the right malleus in the bulla (</w:t>
      </w:r>
      <w:proofErr w:type="spellStart"/>
      <w:r w:rsidR="00301D80" w:rsidRPr="00301D80">
        <w:rPr>
          <w:rFonts w:ascii="Times New Roman" w:hAnsi="Times New Roman" w:cs="Times New Roman"/>
          <w:color w:val="3333FF"/>
        </w:rPr>
        <w:t>pseudocolored</w:t>
      </w:r>
      <w:proofErr w:type="spellEnd"/>
      <w:r w:rsidR="00301D80" w:rsidRPr="00301D80">
        <w:rPr>
          <w:rFonts w:ascii="Times New Roman" w:hAnsi="Times New Roman" w:cs="Times New Roman"/>
          <w:color w:val="3333FF"/>
        </w:rPr>
        <w:t xml:space="preserve"> blue). The malleus and incus are </w:t>
      </w:r>
      <w:proofErr w:type="spellStart"/>
      <w:r w:rsidR="00301D80" w:rsidRPr="00301D80">
        <w:rPr>
          <w:rFonts w:ascii="Times New Roman" w:hAnsi="Times New Roman" w:cs="Times New Roman"/>
          <w:color w:val="3333FF"/>
        </w:rPr>
        <w:t>pseudocolored</w:t>
      </w:r>
      <w:proofErr w:type="spellEnd"/>
      <w:r w:rsidR="00301D80" w:rsidRPr="00301D80">
        <w:rPr>
          <w:rFonts w:ascii="Times New Roman" w:hAnsi="Times New Roman" w:cs="Times New Roman"/>
          <w:color w:val="3333FF"/>
        </w:rPr>
        <w:t xml:space="preserve"> green. Dashed line, the desired cutting plane. Solid line, bottom of embedding dish. </w:t>
      </w:r>
      <w:proofErr w:type="gramStart"/>
      <w:r w:rsidR="00301D80" w:rsidRPr="00301D80">
        <w:rPr>
          <w:rFonts w:ascii="Times New Roman" w:hAnsi="Times New Roman" w:cs="Times New Roman"/>
          <w:color w:val="3333FF"/>
        </w:rPr>
        <w:t>m</w:t>
      </w:r>
      <w:proofErr w:type="gramEnd"/>
      <w:r w:rsidR="00301D80" w:rsidRPr="00301D80">
        <w:rPr>
          <w:rFonts w:ascii="Times New Roman" w:hAnsi="Times New Roman" w:cs="Times New Roman"/>
          <w:color w:val="3333FF"/>
        </w:rPr>
        <w:t xml:space="preserve">, malleus; arrowheads, dorsal crest. M, medial; L, lateral; D, dorsal; V, ventral. </w:t>
      </w:r>
      <w:r w:rsidR="00301D80" w:rsidRPr="00301D80">
        <w:rPr>
          <w:rFonts w:ascii="Times New Roman" w:hAnsi="Times New Roman" w:cs="Times New Roman"/>
          <w:b/>
          <w:color w:val="3333FF"/>
        </w:rPr>
        <w:t>(B)</w:t>
      </w:r>
      <w:r w:rsidR="00301D80" w:rsidRPr="00301D80">
        <w:rPr>
          <w:rFonts w:ascii="Times New Roman" w:hAnsi="Times New Roman" w:cs="Times New Roman"/>
          <w:color w:val="3333FF"/>
        </w:rPr>
        <w:t xml:space="preserve"> Top view: Micro-CT image. Note that the anterior end of the bulla (</w:t>
      </w:r>
      <w:proofErr w:type="spellStart"/>
      <w:r w:rsidR="00301D80" w:rsidRPr="00301D80">
        <w:rPr>
          <w:rFonts w:ascii="Times New Roman" w:hAnsi="Times New Roman" w:cs="Times New Roman"/>
          <w:color w:val="3333FF"/>
        </w:rPr>
        <w:t>styliform</w:t>
      </w:r>
      <w:proofErr w:type="spellEnd"/>
      <w:r w:rsidR="00301D80" w:rsidRPr="00301D80">
        <w:rPr>
          <w:rFonts w:ascii="Times New Roman" w:hAnsi="Times New Roman" w:cs="Times New Roman"/>
          <w:color w:val="3333FF"/>
        </w:rPr>
        <w:t xml:space="preserve"> process) was removed.</w:t>
      </w:r>
      <w:r w:rsidR="00301D80" w:rsidRPr="00301D80">
        <w:rPr>
          <w:rFonts w:ascii="Times New Roman" w:hAnsi="Times New Roman" w:cs="Times New Roman"/>
          <w:b/>
          <w:color w:val="3333FF"/>
        </w:rPr>
        <w:t xml:space="preserve"> </w:t>
      </w:r>
      <w:proofErr w:type="spellStart"/>
      <w:proofErr w:type="gramStart"/>
      <w:r w:rsidR="00301D80" w:rsidRPr="00301D80">
        <w:rPr>
          <w:rFonts w:ascii="Times New Roman" w:hAnsi="Times New Roman" w:cs="Times New Roman"/>
          <w:color w:val="3333FF"/>
        </w:rPr>
        <w:t>i</w:t>
      </w:r>
      <w:proofErr w:type="spellEnd"/>
      <w:proofErr w:type="gramEnd"/>
      <w:r w:rsidR="00301D80" w:rsidRPr="00301D80">
        <w:rPr>
          <w:rFonts w:ascii="Times New Roman" w:hAnsi="Times New Roman" w:cs="Times New Roman"/>
          <w:color w:val="3333FF"/>
        </w:rPr>
        <w:t xml:space="preserve">, incus. </w:t>
      </w:r>
      <w:r w:rsidR="00301D80" w:rsidRPr="00301D80">
        <w:rPr>
          <w:rFonts w:ascii="Times New Roman" w:hAnsi="Times New Roman" w:cs="Times New Roman"/>
          <w:b/>
          <w:color w:val="3333FF"/>
        </w:rPr>
        <w:t>(C)</w:t>
      </w:r>
      <w:r w:rsidR="00301D80" w:rsidRPr="00301D80">
        <w:rPr>
          <w:rFonts w:ascii="Times New Roman" w:hAnsi="Times New Roman" w:cs="Times New Roman"/>
          <w:color w:val="3333FF"/>
        </w:rPr>
        <w:t xml:space="preserve"> Top view: micrograph (taken with a color filter). AC, anterior (superior) </w:t>
      </w:r>
      <w:r w:rsidR="00301D80" w:rsidRPr="00301D80">
        <w:rPr>
          <w:rStyle w:val="st"/>
          <w:rFonts w:ascii="Times New Roman" w:hAnsi="Times New Roman" w:cs="Times New Roman"/>
          <w:color w:val="3333FF"/>
        </w:rPr>
        <w:t xml:space="preserve">semicircular </w:t>
      </w:r>
      <w:r w:rsidR="00301D80" w:rsidRPr="00301D80">
        <w:rPr>
          <w:rFonts w:ascii="Times New Roman" w:hAnsi="Times New Roman" w:cs="Times New Roman"/>
          <w:color w:val="3333FF"/>
        </w:rPr>
        <w:t xml:space="preserve">canal; Sf, </w:t>
      </w:r>
      <w:proofErr w:type="spellStart"/>
      <w:r w:rsidR="00301D80" w:rsidRPr="00301D80">
        <w:rPr>
          <w:rFonts w:ascii="Times New Roman" w:hAnsi="Times New Roman" w:cs="Times New Roman"/>
          <w:color w:val="3333FF"/>
        </w:rPr>
        <w:t>subarcuate</w:t>
      </w:r>
      <w:proofErr w:type="spellEnd"/>
      <w:r w:rsidR="00301D80" w:rsidRPr="00301D80">
        <w:rPr>
          <w:rFonts w:ascii="Times New Roman" w:hAnsi="Times New Roman" w:cs="Times New Roman"/>
          <w:color w:val="3333FF"/>
        </w:rPr>
        <w:t xml:space="preserve"> fossa; </w:t>
      </w:r>
      <w:proofErr w:type="spellStart"/>
      <w:r w:rsidR="00301D80" w:rsidRPr="00301D80">
        <w:rPr>
          <w:rFonts w:ascii="Times New Roman" w:hAnsi="Times New Roman" w:cs="Times New Roman"/>
          <w:color w:val="3333FF"/>
        </w:rPr>
        <w:t>Sp</w:t>
      </w:r>
      <w:proofErr w:type="spellEnd"/>
      <w:r w:rsidR="00301D80" w:rsidRPr="00301D80">
        <w:rPr>
          <w:rFonts w:ascii="Times New Roman" w:hAnsi="Times New Roman" w:cs="Times New Roman"/>
          <w:color w:val="3333FF"/>
        </w:rPr>
        <w:t xml:space="preserve">, </w:t>
      </w:r>
      <w:proofErr w:type="spellStart"/>
      <w:r w:rsidR="00301D80" w:rsidRPr="00301D80">
        <w:rPr>
          <w:rFonts w:ascii="Times New Roman" w:hAnsi="Times New Roman" w:cs="Times New Roman"/>
          <w:color w:val="3333FF"/>
        </w:rPr>
        <w:t>styliform</w:t>
      </w:r>
      <w:proofErr w:type="spellEnd"/>
      <w:r w:rsidR="00301D80" w:rsidRPr="00301D80">
        <w:rPr>
          <w:rFonts w:ascii="Times New Roman" w:hAnsi="Times New Roman" w:cs="Times New Roman"/>
          <w:color w:val="3333FF"/>
        </w:rPr>
        <w:t xml:space="preserve"> process. A, anterior; P, posterior; D, dorsal; V, ventral. </w:t>
      </w:r>
      <w:r w:rsidR="00301D80" w:rsidRPr="00301D80">
        <w:rPr>
          <w:rFonts w:ascii="Times New Roman" w:hAnsi="Times New Roman" w:cs="Times New Roman"/>
          <w:b/>
          <w:color w:val="3333FF"/>
        </w:rPr>
        <w:t>(D-F)</w:t>
      </w:r>
      <w:r w:rsidR="00301D80" w:rsidRPr="00301D80">
        <w:rPr>
          <w:rFonts w:ascii="Times New Roman" w:hAnsi="Times New Roman" w:cs="Times New Roman"/>
          <w:color w:val="3333FF"/>
        </w:rPr>
        <w:t xml:space="preserve"> The </w:t>
      </w:r>
      <w:proofErr w:type="spellStart"/>
      <w:r w:rsidR="00301D80" w:rsidRPr="00301D80">
        <w:rPr>
          <w:rFonts w:ascii="Times New Roman" w:hAnsi="Times New Roman" w:cs="Times New Roman"/>
          <w:color w:val="3333FF"/>
        </w:rPr>
        <w:t>processus</w:t>
      </w:r>
      <w:proofErr w:type="spellEnd"/>
      <w:r w:rsidR="00301D80" w:rsidRPr="00301D80">
        <w:rPr>
          <w:rFonts w:ascii="Times New Roman" w:hAnsi="Times New Roman" w:cs="Times New Roman"/>
          <w:color w:val="3333FF"/>
        </w:rPr>
        <w:t xml:space="preserve"> brevis of the malleus is placed perpendicular to the bottom of embedding dish. </w:t>
      </w:r>
      <w:r w:rsidR="00301D80" w:rsidRPr="00301D80">
        <w:rPr>
          <w:rFonts w:ascii="Times New Roman" w:hAnsi="Times New Roman" w:cs="Times New Roman"/>
          <w:b/>
          <w:color w:val="3333FF"/>
        </w:rPr>
        <w:t>(D)</w:t>
      </w:r>
      <w:r w:rsidR="00301D80" w:rsidRPr="00301D80">
        <w:rPr>
          <w:rFonts w:ascii="Times New Roman" w:hAnsi="Times New Roman" w:cs="Times New Roman"/>
          <w:color w:val="3333FF"/>
        </w:rPr>
        <w:t xml:space="preserve"> Side view: Micro-CT image to show embedding of the right malleus. Dashed line, the desired cutting plane. Solid line, bottom of embedding dish. </w:t>
      </w:r>
      <w:r w:rsidR="00301D80" w:rsidRPr="00301D80">
        <w:rPr>
          <w:rFonts w:ascii="Times New Roman" w:hAnsi="Times New Roman" w:cs="Times New Roman"/>
          <w:b/>
          <w:color w:val="3333FF"/>
        </w:rPr>
        <w:t>(E)</w:t>
      </w:r>
      <w:r w:rsidR="00301D80" w:rsidRPr="00301D80">
        <w:rPr>
          <w:rFonts w:ascii="Times New Roman" w:hAnsi="Times New Roman" w:cs="Times New Roman"/>
          <w:color w:val="3333FF"/>
        </w:rPr>
        <w:t xml:space="preserve"> Top view: Micro-CT image. </w:t>
      </w:r>
      <w:proofErr w:type="spellStart"/>
      <w:proofErr w:type="gramStart"/>
      <w:r w:rsidR="00301D80" w:rsidRPr="00301D80">
        <w:rPr>
          <w:rFonts w:ascii="Times New Roman" w:hAnsi="Times New Roman" w:cs="Times New Roman"/>
          <w:color w:val="3333FF"/>
        </w:rPr>
        <w:t>mM</w:t>
      </w:r>
      <w:proofErr w:type="spellEnd"/>
      <w:proofErr w:type="gramEnd"/>
      <w:r w:rsidR="00301D80" w:rsidRPr="00301D80">
        <w:rPr>
          <w:rFonts w:ascii="Times New Roman" w:hAnsi="Times New Roman" w:cs="Times New Roman"/>
          <w:color w:val="3333FF"/>
        </w:rPr>
        <w:t xml:space="preserve">, </w:t>
      </w:r>
      <w:proofErr w:type="spellStart"/>
      <w:r w:rsidR="00301D80" w:rsidRPr="00301D80">
        <w:rPr>
          <w:rFonts w:ascii="Times New Roman" w:hAnsi="Times New Roman" w:cs="Times New Roman"/>
          <w:color w:val="3333FF"/>
        </w:rPr>
        <w:t>malleal</w:t>
      </w:r>
      <w:proofErr w:type="spellEnd"/>
      <w:r w:rsidR="00301D80" w:rsidRPr="00301D80">
        <w:rPr>
          <w:rFonts w:ascii="Times New Roman" w:hAnsi="Times New Roman" w:cs="Times New Roman"/>
          <w:color w:val="3333FF"/>
        </w:rPr>
        <w:t xml:space="preserve"> manubrium.</w:t>
      </w:r>
      <w:r w:rsidR="00301D80" w:rsidRPr="00301D80">
        <w:rPr>
          <w:rFonts w:ascii="Times New Roman" w:hAnsi="Times New Roman" w:cs="Times New Roman"/>
          <w:b/>
          <w:color w:val="3333FF"/>
        </w:rPr>
        <w:t xml:space="preserve"> (F)</w:t>
      </w:r>
      <w:r w:rsidR="00301D80" w:rsidRPr="00301D80">
        <w:rPr>
          <w:rFonts w:ascii="Times New Roman" w:hAnsi="Times New Roman" w:cs="Times New Roman"/>
          <w:color w:val="3333FF"/>
        </w:rPr>
        <w:t xml:space="preserve"> Top view: micrograph (taken with a color filter). Scale bars, 1 mm. Micro-CT images were obtained at a voxel resolution of 5 </w:t>
      </w:r>
      <w:r w:rsidR="00301D80" w:rsidRPr="00301D80">
        <w:rPr>
          <w:rFonts w:ascii="Symbol" w:hAnsi="Symbol" w:cs="Times New Roman"/>
          <w:color w:val="3333FF"/>
        </w:rPr>
        <w:t></w:t>
      </w:r>
      <w:r w:rsidR="00301D80" w:rsidRPr="00301D80">
        <w:rPr>
          <w:rFonts w:ascii="Times New Roman" w:hAnsi="Times New Roman" w:cs="Times New Roman"/>
          <w:color w:val="3333FF"/>
        </w:rPr>
        <w:t xml:space="preserve">m, as previously described </w:t>
      </w:r>
      <w:r w:rsidR="00301D80" w:rsidRPr="00301D80">
        <w:rPr>
          <w:rFonts w:ascii="Times New Roman" w:hAnsi="Times New Roman" w:cs="Times New Roman"/>
          <w:color w:val="3333FF"/>
        </w:rPr>
        <w:fldChar w:fldCharType="begin">
          <w:fldData xml:space="preserve">PEVuZE5vdGU+PENpdGU+PEF1dGhvcj5LYW56YWtpPC9BdXRob3I+PFllYXI+MjAxMTwvWWVhcj48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</w:fldData>
        </w:fldChar>
      </w:r>
      <w:r w:rsidR="00301D80" w:rsidRPr="00301D80">
        <w:rPr>
          <w:rFonts w:ascii="Times New Roman" w:hAnsi="Times New Roman" w:cs="Times New Roman"/>
          <w:color w:val="3333FF"/>
        </w:rPr>
        <w:instrText xml:space="preserve"> ADDIN EN.CITE </w:instrText>
      </w:r>
      <w:r w:rsidR="00301D80" w:rsidRPr="00301D80">
        <w:rPr>
          <w:rFonts w:ascii="Times New Roman" w:hAnsi="Times New Roman" w:cs="Times New Roman"/>
          <w:color w:val="3333FF"/>
        </w:rPr>
        <w:fldChar w:fldCharType="begin">
          <w:fldData xml:space="preserve">PEVuZE5vdGU+PENpdGU+PEF1dGhvcj5LYW56YWtpPC9BdXRob3I+PFllYXI+MjAxMTwvWWVhcj48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</w:fldData>
        </w:fldChar>
      </w:r>
      <w:r w:rsidR="00301D80" w:rsidRPr="00301D80">
        <w:rPr>
          <w:rFonts w:ascii="Times New Roman" w:hAnsi="Times New Roman" w:cs="Times New Roman"/>
          <w:color w:val="3333FF"/>
        </w:rPr>
        <w:instrText xml:space="preserve"> ADDIN EN.CITE.DATA </w:instrText>
      </w:r>
      <w:r w:rsidR="00301D80" w:rsidRPr="00301D80">
        <w:rPr>
          <w:rFonts w:ascii="Times New Roman" w:hAnsi="Times New Roman" w:cs="Times New Roman"/>
          <w:color w:val="3333FF"/>
        </w:rPr>
      </w:r>
      <w:r w:rsidR="00301D80" w:rsidRPr="00301D80">
        <w:rPr>
          <w:rFonts w:ascii="Times New Roman" w:hAnsi="Times New Roman" w:cs="Times New Roman"/>
          <w:color w:val="3333FF"/>
        </w:rPr>
        <w:fldChar w:fldCharType="end"/>
      </w:r>
      <w:r w:rsidR="00301D80" w:rsidRPr="00301D80">
        <w:rPr>
          <w:rFonts w:ascii="Times New Roman" w:hAnsi="Times New Roman" w:cs="Times New Roman"/>
          <w:color w:val="3333FF"/>
        </w:rPr>
      </w:r>
      <w:r w:rsidR="00301D80" w:rsidRPr="00301D80">
        <w:rPr>
          <w:rFonts w:ascii="Times New Roman" w:hAnsi="Times New Roman" w:cs="Times New Roman"/>
          <w:color w:val="3333FF"/>
        </w:rPr>
        <w:fldChar w:fldCharType="separate"/>
      </w:r>
      <w:r w:rsidR="00301D80" w:rsidRPr="00301D80">
        <w:rPr>
          <w:rFonts w:ascii="Times New Roman" w:hAnsi="Times New Roman" w:cs="Times New Roman"/>
          <w:noProof/>
          <w:color w:val="3333FF"/>
          <w:vertAlign w:val="superscript"/>
        </w:rPr>
        <w:t>7</w:t>
      </w:r>
      <w:r w:rsidR="00301D80" w:rsidRPr="00301D80">
        <w:rPr>
          <w:rFonts w:ascii="Times New Roman" w:hAnsi="Times New Roman" w:cs="Times New Roman"/>
          <w:color w:val="3333FF"/>
        </w:rPr>
        <w:fldChar w:fldCharType="end"/>
      </w:r>
    </w:p>
    <w:p w:rsidR="007F1450" w:rsidRPr="00141806" w:rsidRDefault="00443FD5" w:rsidP="005336E4">
      <w:pPr>
        <w:pStyle w:val="Web"/>
        <w:rPr>
          <w:rFonts w:ascii="Times New Roman" w:hAnsi="Times New Roman" w:cs="Arial"/>
          <w:i/>
        </w:rPr>
      </w:pPr>
      <w:r w:rsidRPr="00141806">
        <w:rPr>
          <w:rFonts w:ascii="Times New Roman" w:hAnsi="Times New Roman" w:cs="Arial"/>
        </w:rPr>
        <w:br/>
      </w:r>
      <w:r w:rsidRPr="00141806">
        <w:rPr>
          <w:rFonts w:ascii="Times New Roman" w:hAnsi="Times New Roman" w:cs="Arial"/>
          <w:i/>
        </w:rPr>
        <w:t>L326: Add to each panel the animal age and method of preparation. P6 Longitudinal Paraffin added to panel A for example.</w:t>
      </w:r>
    </w:p>
    <w:p w:rsidR="00BA4873" w:rsidRPr="00141806" w:rsidRDefault="00097F53"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t>
      </w:r>
      <w:r w:rsidR="00BA4873" w:rsidRPr="00141806">
        <w:rPr>
          <w:rFonts w:ascii="Times New Roman" w:hAnsi="Times New Roman" w:cs="Arial"/>
          <w:color w:val="0000FF"/>
        </w:rPr>
        <w:t>Figure 6</w:t>
      </w:r>
      <w:r w:rsidRPr="00141806">
        <w:rPr>
          <w:rFonts w:ascii="Times New Roman" w:hAnsi="Times New Roman" w:cs="Arial"/>
          <w:color w:val="0000FF"/>
        </w:rPr>
        <w:t>]</w:t>
      </w:r>
      <w:r w:rsidR="00BA4873" w:rsidRPr="00141806">
        <w:rPr>
          <w:rFonts w:ascii="Times New Roman" w:hAnsi="Times New Roman" w:cs="Arial"/>
          <w:color w:val="0000FF"/>
        </w:rPr>
        <w:t xml:space="preserve"> </w:t>
      </w:r>
      <w:r w:rsidR="00B77841" w:rsidRPr="00141806">
        <w:rPr>
          <w:rFonts w:ascii="Times New Roman" w:hAnsi="Times New Roman" w:cs="Arial"/>
          <w:color w:val="0000FF"/>
        </w:rPr>
        <w:t>Information relevant to a</w:t>
      </w:r>
      <w:r w:rsidR="00BA4873" w:rsidRPr="00141806">
        <w:rPr>
          <w:rFonts w:ascii="Times New Roman" w:hAnsi="Times New Roman" w:cs="Arial"/>
          <w:color w:val="0000FF"/>
        </w:rPr>
        <w:t xml:space="preserve">ge, method, orientation, and staining (labeling) </w:t>
      </w:r>
      <w:r w:rsidR="00DB0F4E" w:rsidRPr="00141806">
        <w:rPr>
          <w:rFonts w:ascii="Times New Roman" w:hAnsi="Times New Roman" w:cs="Arial"/>
          <w:color w:val="0000FF"/>
        </w:rPr>
        <w:t>ha</w:t>
      </w:r>
      <w:r w:rsidR="00B77841" w:rsidRPr="00141806">
        <w:rPr>
          <w:rFonts w:ascii="Times New Roman" w:hAnsi="Times New Roman" w:cs="Arial"/>
          <w:color w:val="0000FF"/>
        </w:rPr>
        <w:t>s</w:t>
      </w:r>
      <w:r w:rsidR="00DB0F4E" w:rsidRPr="00141806">
        <w:rPr>
          <w:rFonts w:ascii="Times New Roman" w:hAnsi="Times New Roman" w:cs="Arial"/>
          <w:color w:val="0000FF"/>
        </w:rPr>
        <w:t xml:space="preserve"> been </w:t>
      </w:r>
      <w:r w:rsidR="00BA4873" w:rsidRPr="00141806">
        <w:rPr>
          <w:rFonts w:ascii="Times New Roman" w:hAnsi="Times New Roman" w:cs="Arial"/>
          <w:color w:val="0000FF"/>
        </w:rPr>
        <w:t xml:space="preserve">added to each panel. </w:t>
      </w:r>
    </w:p>
    <w:p w:rsidR="007F1450" w:rsidRPr="00141806" w:rsidRDefault="007F1450" w:rsidP="000625CC">
      <w:pPr>
        <w:pStyle w:val="Web"/>
        <w:spacing w:before="0" w:beforeAutospacing="0" w:after="0" w:afterAutospacing="0"/>
        <w:rPr>
          <w:rFonts w:ascii="Times New Roman" w:hAnsi="Times New Roman" w:cs="Arial"/>
        </w:rPr>
      </w:pPr>
    </w:p>
    <w:p w:rsidR="007F1450"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L333: Remarkably, the mouse ossicles in panel B are not mentioned and should be. Presumably they were imaged at the same magnification as the human ossicles.</w:t>
      </w:r>
    </w:p>
    <w:p w:rsidR="00097F53" w:rsidRPr="00141806" w:rsidRDefault="00097F53"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We</w:t>
      </w:r>
      <w:r w:rsidR="00DB0F4E" w:rsidRPr="00141806">
        <w:rPr>
          <w:rFonts w:ascii="Times New Roman" w:hAnsi="Times New Roman" w:cs="Arial"/>
          <w:color w:val="0000FF"/>
        </w:rPr>
        <w:t xml:space="preserve"> have now</w:t>
      </w:r>
      <w:r w:rsidR="004A68EC" w:rsidRPr="00141806">
        <w:rPr>
          <w:rFonts w:ascii="Times New Roman" w:hAnsi="Times New Roman" w:cs="Arial"/>
          <w:color w:val="0000FF"/>
        </w:rPr>
        <w:t xml:space="preserve"> </w:t>
      </w:r>
      <w:r w:rsidRPr="00141806">
        <w:rPr>
          <w:rFonts w:ascii="Times New Roman" w:hAnsi="Times New Roman" w:cs="Arial"/>
          <w:color w:val="0000FF"/>
        </w:rPr>
        <w:t>add</w:t>
      </w:r>
      <w:r w:rsidR="00DB0F4E" w:rsidRPr="00141806">
        <w:rPr>
          <w:rFonts w:ascii="Times New Roman" w:hAnsi="Times New Roman" w:cs="Arial"/>
          <w:color w:val="0000FF"/>
        </w:rPr>
        <w:t>ed</w:t>
      </w:r>
      <w:r w:rsidRPr="00141806">
        <w:rPr>
          <w:rFonts w:ascii="Times New Roman" w:hAnsi="Times New Roman" w:cs="Arial"/>
          <w:color w:val="0000FF"/>
        </w:rPr>
        <w:t xml:space="preserve"> the</w:t>
      </w:r>
      <w:r w:rsidR="00DB0F4E" w:rsidRPr="00141806">
        <w:rPr>
          <w:rFonts w:ascii="Times New Roman" w:hAnsi="Times New Roman" w:cs="Arial"/>
          <w:color w:val="0000FF"/>
        </w:rPr>
        <w:t xml:space="preserve"> following</w:t>
      </w:r>
      <w:r w:rsidRPr="00141806">
        <w:rPr>
          <w:rFonts w:ascii="Times New Roman" w:hAnsi="Times New Roman" w:cs="Arial"/>
          <w:color w:val="0000FF"/>
        </w:rPr>
        <w:t xml:space="preserve"> information:</w:t>
      </w:r>
    </w:p>
    <w:p w:rsidR="007F1450" w:rsidRPr="00141806" w:rsidRDefault="00097F53"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t>
      </w:r>
      <w:r w:rsidR="004A68EC" w:rsidRPr="00141806">
        <w:rPr>
          <w:rFonts w:ascii="Times New Roman" w:hAnsi="Times New Roman" w:cs="Arial"/>
          <w:color w:val="0000FF"/>
        </w:rPr>
        <w:t>Figure 6</w:t>
      </w:r>
      <w:r w:rsidRPr="00141806">
        <w:rPr>
          <w:rFonts w:ascii="Times New Roman" w:hAnsi="Times New Roman" w:cs="Arial"/>
          <w:color w:val="0000FF"/>
        </w:rPr>
        <w:t>B legend]</w:t>
      </w:r>
      <w:r w:rsidR="004A68EC" w:rsidRPr="00141806">
        <w:rPr>
          <w:rFonts w:ascii="Times New Roman" w:hAnsi="Times New Roman" w:cs="Arial"/>
          <w:color w:val="0000FF"/>
        </w:rPr>
        <w:t xml:space="preserve"> </w:t>
      </w:r>
      <w:r w:rsidR="00A27D4E" w:rsidRPr="00141806">
        <w:rPr>
          <w:rFonts w:ascii="Times New Roman" w:hAnsi="Times New Roman" w:cs="Arial"/>
          <w:color w:val="0000FF"/>
        </w:rPr>
        <w:t>Ossicles of P31 mouse are imaged at the same magnification as that used for human ossicles.</w:t>
      </w:r>
    </w:p>
    <w:p w:rsidR="004A68EC" w:rsidRPr="00141806" w:rsidRDefault="004A68EC" w:rsidP="000625CC">
      <w:pPr>
        <w:pStyle w:val="Web"/>
        <w:spacing w:before="0" w:beforeAutospacing="0" w:after="0" w:afterAutospacing="0"/>
        <w:rPr>
          <w:rFonts w:ascii="Times New Roman" w:hAnsi="Times New Roman" w:cs="Arial"/>
          <w:color w:val="0000FF"/>
        </w:rPr>
      </w:pPr>
    </w:p>
    <w:p w:rsidR="007F1450"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L276: Panels E and F should be oriented so that their angles match precisely. Cochlea might be abbreviated CO and CC could be used for common crus.</w:t>
      </w:r>
    </w:p>
    <w:p w:rsidR="004A68EC" w:rsidRPr="00141806" w:rsidRDefault="00097F53"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[Figure 1]</w:t>
      </w:r>
      <w:r w:rsidR="004A68EC" w:rsidRPr="00141806">
        <w:rPr>
          <w:rFonts w:ascii="Times New Roman" w:hAnsi="Times New Roman" w:cs="Arial"/>
          <w:color w:val="0000FF"/>
        </w:rPr>
        <w:t xml:space="preserve"> </w:t>
      </w:r>
      <w:r w:rsidRPr="00141806">
        <w:rPr>
          <w:rFonts w:ascii="Times New Roman" w:hAnsi="Times New Roman" w:cs="Arial"/>
          <w:color w:val="0000FF"/>
        </w:rPr>
        <w:t>W</w:t>
      </w:r>
      <w:r w:rsidR="004A68EC" w:rsidRPr="00141806">
        <w:rPr>
          <w:rFonts w:ascii="Times New Roman" w:hAnsi="Times New Roman" w:cs="Arial"/>
          <w:color w:val="0000FF"/>
        </w:rPr>
        <w:t xml:space="preserve">e </w:t>
      </w:r>
      <w:r w:rsidR="00DB0F4E" w:rsidRPr="00141806">
        <w:rPr>
          <w:rFonts w:ascii="Times New Roman" w:hAnsi="Times New Roman" w:cs="Arial"/>
          <w:color w:val="0000FF"/>
        </w:rPr>
        <w:t xml:space="preserve">have </w:t>
      </w:r>
      <w:r w:rsidR="004A68EC" w:rsidRPr="00141806">
        <w:rPr>
          <w:rFonts w:ascii="Times New Roman" w:hAnsi="Times New Roman" w:cs="Arial"/>
          <w:color w:val="0000FF"/>
        </w:rPr>
        <w:t>added an orientation symbol to Panel F</w:t>
      </w:r>
      <w:r w:rsidRPr="00141806">
        <w:rPr>
          <w:rFonts w:ascii="Times New Roman" w:hAnsi="Times New Roman" w:cs="Arial"/>
          <w:color w:val="0000FF"/>
        </w:rPr>
        <w:t xml:space="preserve"> (rather than </w:t>
      </w:r>
      <w:r w:rsidR="004A68EC" w:rsidRPr="00141806">
        <w:rPr>
          <w:rFonts w:ascii="Times New Roman" w:hAnsi="Times New Roman" w:cs="Arial"/>
          <w:color w:val="0000FF"/>
        </w:rPr>
        <w:t>rotat</w:t>
      </w:r>
      <w:r w:rsidRPr="00141806">
        <w:rPr>
          <w:rFonts w:ascii="Times New Roman" w:hAnsi="Times New Roman" w:cs="Arial"/>
          <w:color w:val="0000FF"/>
        </w:rPr>
        <w:t>ing the</w:t>
      </w:r>
      <w:r w:rsidR="004A68EC" w:rsidRPr="00141806">
        <w:rPr>
          <w:rFonts w:ascii="Times New Roman" w:hAnsi="Times New Roman" w:cs="Arial"/>
          <w:color w:val="0000FF"/>
        </w:rPr>
        <w:t xml:space="preserve"> image</w:t>
      </w:r>
      <w:r w:rsidRPr="00141806">
        <w:rPr>
          <w:rFonts w:ascii="Times New Roman" w:hAnsi="Times New Roman" w:cs="Arial"/>
          <w:color w:val="0000FF"/>
        </w:rPr>
        <w:t>)</w:t>
      </w:r>
      <w:r w:rsidR="004A68EC" w:rsidRPr="00141806">
        <w:rPr>
          <w:rFonts w:ascii="Times New Roman" w:hAnsi="Times New Roman" w:cs="Arial"/>
          <w:color w:val="0000FF"/>
        </w:rPr>
        <w:t>. We now abbreviate cochlea as Co.</w:t>
      </w:r>
    </w:p>
    <w:p w:rsidR="007F1450" w:rsidRPr="00141806" w:rsidRDefault="007F1450" w:rsidP="000625CC">
      <w:pPr>
        <w:pStyle w:val="Web"/>
        <w:spacing w:before="0" w:beforeAutospacing="0" w:after="0" w:afterAutospacing="0"/>
        <w:rPr>
          <w:rFonts w:ascii="Times New Roman" w:hAnsi="Times New Roman" w:cs="Arial"/>
        </w:rPr>
      </w:pPr>
    </w:p>
    <w:p w:rsidR="004A68E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 xml:space="preserve">L289: Adjust the brightness, contrast, and </w:t>
      </w:r>
      <w:proofErr w:type="spellStart"/>
      <w:r w:rsidRPr="00141806">
        <w:rPr>
          <w:rFonts w:ascii="Times New Roman" w:hAnsi="Times New Roman" w:cs="Arial"/>
          <w:i/>
        </w:rPr>
        <w:t>midtones</w:t>
      </w:r>
      <w:proofErr w:type="spellEnd"/>
      <w:r w:rsidRPr="00141806">
        <w:rPr>
          <w:rFonts w:ascii="Times New Roman" w:hAnsi="Times New Roman" w:cs="Arial"/>
          <w:i/>
        </w:rPr>
        <w:t xml:space="preserve"> of Panel H so there is better </w:t>
      </w:r>
      <w:r w:rsidR="00524C2F" w:rsidRPr="00141806">
        <w:rPr>
          <w:rFonts w:ascii="Times New Roman" w:hAnsi="Times New Roman" w:cs="Arial"/>
          <w:i/>
        </w:rPr>
        <w:t>delineation of the 3 ossicles.</w:t>
      </w:r>
    </w:p>
    <w:p w:rsidR="001A1717" w:rsidRPr="00141806" w:rsidRDefault="00097F53"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lastRenderedPageBreak/>
        <w:t>[Figure 2] W</w:t>
      </w:r>
      <w:r w:rsidR="004A68EC" w:rsidRPr="00141806">
        <w:rPr>
          <w:rFonts w:ascii="Times New Roman" w:hAnsi="Times New Roman" w:cs="Arial"/>
          <w:color w:val="0000FF"/>
        </w:rPr>
        <w:t xml:space="preserve">e </w:t>
      </w:r>
      <w:r w:rsidR="00DB0F4E" w:rsidRPr="00141806">
        <w:rPr>
          <w:rFonts w:ascii="Times New Roman" w:hAnsi="Times New Roman" w:cs="Arial"/>
          <w:color w:val="0000FF"/>
        </w:rPr>
        <w:t xml:space="preserve">have </w:t>
      </w:r>
      <w:r w:rsidR="004A68EC" w:rsidRPr="00141806">
        <w:rPr>
          <w:rFonts w:ascii="Times New Roman" w:hAnsi="Times New Roman" w:cs="Arial"/>
          <w:color w:val="0000FF"/>
        </w:rPr>
        <w:t xml:space="preserve">replaced Panel H with a new photo </w:t>
      </w:r>
      <w:r w:rsidR="00DB0F4E" w:rsidRPr="00141806">
        <w:rPr>
          <w:rFonts w:ascii="Times New Roman" w:hAnsi="Times New Roman" w:cs="Arial"/>
          <w:color w:val="0000FF"/>
        </w:rPr>
        <w:t>to better</w:t>
      </w:r>
      <w:r w:rsidR="004A68EC" w:rsidRPr="00141806">
        <w:rPr>
          <w:rFonts w:ascii="Times New Roman" w:hAnsi="Times New Roman" w:cs="Arial"/>
          <w:color w:val="0000FF"/>
        </w:rPr>
        <w:t xml:space="preserve"> delineat</w:t>
      </w:r>
      <w:r w:rsidR="00DB0F4E" w:rsidRPr="00141806">
        <w:rPr>
          <w:rFonts w:ascii="Times New Roman" w:hAnsi="Times New Roman" w:cs="Arial"/>
          <w:color w:val="0000FF"/>
        </w:rPr>
        <w:t>e</w:t>
      </w:r>
      <w:r w:rsidR="004A68EC" w:rsidRPr="00141806">
        <w:rPr>
          <w:rFonts w:ascii="Times New Roman" w:hAnsi="Times New Roman" w:cs="Arial"/>
          <w:color w:val="0000FF"/>
        </w:rPr>
        <w:t xml:space="preserve"> the ossicles.</w:t>
      </w:r>
    </w:p>
    <w:p w:rsidR="00934921"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rPr>
        <w:br/>
      </w:r>
      <w:r w:rsidRPr="00141806">
        <w:rPr>
          <w:rFonts w:ascii="Times New Roman" w:hAnsi="Times New Roman" w:cs="Arial"/>
          <w:b/>
          <w:bCs/>
        </w:rPr>
        <w:t>Reviewer #2</w:t>
      </w:r>
      <w:proofErr w:type="gramStart"/>
      <w:r w:rsidRPr="00141806">
        <w:rPr>
          <w:rFonts w:ascii="Times New Roman" w:hAnsi="Times New Roman" w:cs="Arial"/>
          <w:b/>
          <w:bCs/>
        </w:rPr>
        <w:t>:</w:t>
      </w:r>
      <w:proofErr w:type="gramEnd"/>
      <w:r w:rsidRPr="00141806">
        <w:rPr>
          <w:rFonts w:ascii="Times New Roman" w:hAnsi="Times New Roman" w:cs="Arial"/>
        </w:rPr>
        <w:br/>
      </w:r>
      <w:r w:rsidRPr="00141806">
        <w:rPr>
          <w:rFonts w:ascii="Times New Roman" w:hAnsi="Times New Roman" w:cs="Arial"/>
          <w:i/>
          <w:iCs/>
        </w:rPr>
        <w:t>Manuscript Summary:</w:t>
      </w:r>
      <w:r w:rsidRPr="00141806">
        <w:rPr>
          <w:rFonts w:ascii="Times New Roman" w:hAnsi="Times New Roman" w:cs="Arial"/>
        </w:rPr>
        <w:br/>
      </w:r>
      <w:r w:rsidRPr="00141806">
        <w:rPr>
          <w:rFonts w:ascii="Times New Roman" w:hAnsi="Times New Roman" w:cs="Arial"/>
          <w:i/>
        </w:rPr>
        <w:t>This is a well-written description of how to isolate the bulla and ossicles. The information about embedding the bulla for sectioning could be very useful but needs some clarification.</w:t>
      </w:r>
      <w:r w:rsidRPr="00141806">
        <w:rPr>
          <w:rFonts w:ascii="Times New Roman" w:hAnsi="Times New Roman" w:cs="Arial"/>
        </w:rPr>
        <w:br/>
      </w:r>
      <w:r w:rsidRPr="00141806">
        <w:rPr>
          <w:rFonts w:ascii="Times New Roman" w:hAnsi="Times New Roman" w:cs="Arial"/>
        </w:rPr>
        <w:br/>
      </w:r>
      <w:r w:rsidRPr="00141806">
        <w:rPr>
          <w:rFonts w:ascii="Times New Roman" w:hAnsi="Times New Roman" w:cs="Arial"/>
          <w:i/>
          <w:iCs/>
        </w:rPr>
        <w:t>Major Concerns:</w:t>
      </w:r>
      <w:r w:rsidRPr="00141806">
        <w:rPr>
          <w:rFonts w:ascii="Times New Roman" w:hAnsi="Times New Roman" w:cs="Arial"/>
        </w:rPr>
        <w:br/>
      </w:r>
      <w:r w:rsidRPr="00141806">
        <w:rPr>
          <w:rFonts w:ascii="Times New Roman" w:hAnsi="Times New Roman" w:cs="Arial"/>
          <w:i/>
        </w:rPr>
        <w:t>-The cryostat images (Fig 5B</w:t>
      </w:r>
      <w:proofErr w:type="gramStart"/>
      <w:r w:rsidRPr="00141806">
        <w:rPr>
          <w:rFonts w:ascii="Times New Roman" w:hAnsi="Times New Roman" w:cs="Arial"/>
          <w:i/>
        </w:rPr>
        <w:t>,C</w:t>
      </w:r>
      <w:proofErr w:type="gramEnd"/>
      <w:r w:rsidRPr="00141806">
        <w:rPr>
          <w:rFonts w:ascii="Times New Roman" w:hAnsi="Times New Roman" w:cs="Arial"/>
          <w:i/>
        </w:rPr>
        <w:t xml:space="preserve">) are not very nice. Figure 5B was stained with alizarin </w:t>
      </w:r>
      <w:proofErr w:type="spellStart"/>
      <w:r w:rsidRPr="00141806">
        <w:rPr>
          <w:rFonts w:ascii="Times New Roman" w:hAnsi="Times New Roman" w:cs="Arial"/>
          <w:i/>
        </w:rPr>
        <w:t>complexone</w:t>
      </w:r>
      <w:proofErr w:type="spellEnd"/>
      <w:r w:rsidRPr="00141806">
        <w:rPr>
          <w:rFonts w:ascii="Times New Roman" w:hAnsi="Times New Roman" w:cs="Arial"/>
          <w:i/>
        </w:rPr>
        <w:t xml:space="preserve"> but this looks like H &amp; E. A better example should be shown or Alizarin red should be used. The difference in angle between 5A and B is also quite minor (we can see the orbicular </w:t>
      </w:r>
      <w:proofErr w:type="spellStart"/>
      <w:r w:rsidRPr="00141806">
        <w:rPr>
          <w:rFonts w:ascii="Times New Roman" w:hAnsi="Times New Roman" w:cs="Arial"/>
          <w:i/>
        </w:rPr>
        <w:t>apothesis</w:t>
      </w:r>
      <w:proofErr w:type="spellEnd"/>
      <w:r w:rsidRPr="00141806">
        <w:rPr>
          <w:rFonts w:ascii="Times New Roman" w:hAnsi="Times New Roman" w:cs="Arial"/>
          <w:i/>
        </w:rPr>
        <w:t xml:space="preserve"> and part of the manubrium of the malleus in both indicating a similar angle). Are the authors sure they have orientated the samples correctly?</w:t>
      </w:r>
    </w:p>
    <w:p w:rsidR="00934921" w:rsidRPr="00141806" w:rsidRDefault="00934921"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[Figure 5B] </w:t>
      </w:r>
      <w:r w:rsidR="00DB0F4E" w:rsidRPr="00141806">
        <w:rPr>
          <w:rFonts w:ascii="Times New Roman" w:hAnsi="Times New Roman" w:cs="Arial"/>
          <w:color w:val="0000FF"/>
        </w:rPr>
        <w:t>Based on your comments</w:t>
      </w:r>
      <w:r w:rsidRPr="00141806">
        <w:rPr>
          <w:rFonts w:ascii="Times New Roman" w:hAnsi="Times New Roman" w:cs="Arial"/>
          <w:color w:val="0000FF"/>
        </w:rPr>
        <w:t xml:space="preserve">, we replaced Alizarin red staining with </w:t>
      </w:r>
      <w:proofErr w:type="spellStart"/>
      <w:r w:rsidRPr="00141806">
        <w:rPr>
          <w:rFonts w:ascii="Times New Roman" w:hAnsi="Times New Roman" w:cs="Arial"/>
          <w:color w:val="0000FF"/>
        </w:rPr>
        <w:t>calcein</w:t>
      </w:r>
      <w:proofErr w:type="spellEnd"/>
      <w:r w:rsidRPr="00141806">
        <w:rPr>
          <w:rFonts w:ascii="Times New Roman" w:hAnsi="Times New Roman" w:cs="Arial"/>
          <w:color w:val="0000FF"/>
        </w:rPr>
        <w:t xml:space="preserve"> bone labeling. We also </w:t>
      </w:r>
      <w:r w:rsidR="00DB0F4E" w:rsidRPr="00141806">
        <w:rPr>
          <w:rFonts w:ascii="Times New Roman" w:hAnsi="Times New Roman" w:cs="Arial"/>
          <w:color w:val="0000FF"/>
        </w:rPr>
        <w:t xml:space="preserve">now </w:t>
      </w:r>
      <w:r w:rsidRPr="00141806">
        <w:rPr>
          <w:rFonts w:ascii="Times New Roman" w:hAnsi="Times New Roman" w:cs="Arial"/>
          <w:color w:val="0000FF"/>
        </w:rPr>
        <w:t xml:space="preserve">provide </w:t>
      </w:r>
      <w:r w:rsidR="00DB0F4E" w:rsidRPr="00141806">
        <w:rPr>
          <w:rFonts w:ascii="Times New Roman" w:hAnsi="Times New Roman" w:cs="Arial"/>
          <w:color w:val="0000FF"/>
        </w:rPr>
        <w:t xml:space="preserve">information relevant to </w:t>
      </w:r>
      <w:r w:rsidRPr="00141806">
        <w:rPr>
          <w:rFonts w:ascii="Times New Roman" w:hAnsi="Times New Roman" w:cs="Arial"/>
          <w:color w:val="0000FF"/>
        </w:rPr>
        <w:t>orientation in each panel of Figure 5.</w:t>
      </w:r>
    </w:p>
    <w:p w:rsidR="00934921" w:rsidRPr="00141806" w:rsidRDefault="00934921" w:rsidP="000625CC">
      <w:pPr>
        <w:pStyle w:val="Web"/>
        <w:spacing w:before="0" w:beforeAutospacing="0" w:after="0" w:afterAutospacing="0"/>
        <w:rPr>
          <w:rFonts w:ascii="Times New Roman" w:hAnsi="Times New Roman" w:cs="Arial"/>
        </w:rPr>
      </w:pPr>
    </w:p>
    <w:p w:rsidR="00934921"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-What are the planes of section referring to? It would be helpful if they were the positions of the bulla in the head, which they don't appear to be.</w:t>
      </w:r>
    </w:p>
    <w:p w:rsidR="00934921" w:rsidRPr="00141806" w:rsidRDefault="00DB0F4E"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In the revision we have </w:t>
      </w:r>
      <w:r w:rsidR="00934921" w:rsidRPr="00141806">
        <w:rPr>
          <w:rFonts w:ascii="Times New Roman" w:hAnsi="Times New Roman" w:cs="Arial"/>
          <w:color w:val="0000FF"/>
        </w:rPr>
        <w:t>improved explanation of the planes in both Figure</w:t>
      </w:r>
      <w:r w:rsidRPr="00141806">
        <w:rPr>
          <w:rFonts w:ascii="Times New Roman" w:hAnsi="Times New Roman" w:cs="Arial"/>
          <w:color w:val="0000FF"/>
        </w:rPr>
        <w:t>s</w:t>
      </w:r>
      <w:r w:rsidR="00934921" w:rsidRPr="00141806">
        <w:rPr>
          <w:rFonts w:ascii="Times New Roman" w:hAnsi="Times New Roman" w:cs="Arial"/>
          <w:color w:val="0000FF"/>
        </w:rPr>
        <w:t xml:space="preserve"> 4 and 5.</w:t>
      </w:r>
    </w:p>
    <w:p w:rsidR="00934921" w:rsidRPr="00141806" w:rsidRDefault="00934921" w:rsidP="000625CC">
      <w:pPr>
        <w:pStyle w:val="Web"/>
        <w:spacing w:before="0" w:beforeAutospacing="0" w:after="0" w:afterAutospacing="0"/>
        <w:rPr>
          <w:rFonts w:ascii="Times New Roman" w:hAnsi="Times New Roman" w:cs="Arial"/>
        </w:rPr>
      </w:pPr>
    </w:p>
    <w:p w:rsidR="00934921"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What is the benefit of dissecting the bulla from the head before sectioning? This should be mentioned.</w:t>
      </w:r>
    </w:p>
    <w:p w:rsidR="00934921" w:rsidRPr="00141806" w:rsidRDefault="00934921"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We now discuss the benefit of dissecting the bulla before sectioning</w:t>
      </w:r>
      <w:r w:rsidR="00DB0F4E" w:rsidRPr="00141806">
        <w:rPr>
          <w:rFonts w:ascii="Times New Roman" w:hAnsi="Times New Roman" w:cs="Arial"/>
          <w:color w:val="0000FF"/>
        </w:rPr>
        <w:t xml:space="preserve"> in the following passage</w:t>
      </w:r>
      <w:r w:rsidRPr="00141806">
        <w:rPr>
          <w:rFonts w:ascii="Times New Roman" w:hAnsi="Times New Roman" w:cs="Arial"/>
          <w:color w:val="0000FF"/>
        </w:rPr>
        <w:t>:</w:t>
      </w:r>
    </w:p>
    <w:p w:rsidR="00934921" w:rsidRPr="00141806" w:rsidRDefault="00934921"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[Discussion] </w:t>
      </w:r>
      <w:r w:rsidR="00BC37EA" w:rsidRPr="00141806">
        <w:rPr>
          <w:rFonts w:ascii="Times New Roman" w:hAnsi="Times New Roman" w:cs="Arial"/>
          <w:color w:val="0000FF"/>
        </w:rPr>
        <w:t xml:space="preserve">Dissecting the bulla from the head before sectioning has several advantages. First, postnatal cavitation and growth of the auditory bulla occurs most actively from P6 onwards and is complete by P14 </w:t>
      </w:r>
      <w:r w:rsidR="00BC37EA" w:rsidRPr="00141806">
        <w:rPr>
          <w:rFonts w:ascii="Times New Roman" w:hAnsi="Times New Roman" w:cs="Arial"/>
          <w:color w:val="0000FF"/>
          <w:vertAlign w:val="superscript"/>
        </w:rPr>
        <w:t>50</w:t>
      </w:r>
      <w:r w:rsidR="00BC37EA" w:rsidRPr="00141806">
        <w:rPr>
          <w:rFonts w:ascii="Times New Roman" w:hAnsi="Times New Roman" w:cs="Arial"/>
          <w:color w:val="0000FF"/>
        </w:rPr>
        <w:t>. The mesenchymal tissue between the tympanic membrane and cochlear wall is replaced by air through the cavitation process. Resultant air in the middle ear cavity can impede contact between tissues and liquids during fixation, decalcification and embedding. It is easier to remove air from the isolated auditory bulla by cutting off the anterior end (</w:t>
      </w:r>
      <w:proofErr w:type="spellStart"/>
      <w:r w:rsidR="00BC37EA" w:rsidRPr="00141806">
        <w:rPr>
          <w:rFonts w:ascii="Times New Roman" w:hAnsi="Times New Roman" w:cs="Arial"/>
          <w:color w:val="0000FF"/>
        </w:rPr>
        <w:t>styliform</w:t>
      </w:r>
      <w:proofErr w:type="spellEnd"/>
      <w:r w:rsidR="00BC37EA" w:rsidRPr="00141806">
        <w:rPr>
          <w:rFonts w:ascii="Times New Roman" w:hAnsi="Times New Roman" w:cs="Arial"/>
          <w:color w:val="0000FF"/>
        </w:rPr>
        <w:t xml:space="preserve"> process) rather than trying to do so in the </w:t>
      </w:r>
      <w:proofErr w:type="spellStart"/>
      <w:r w:rsidR="00BC37EA" w:rsidRPr="00141806">
        <w:rPr>
          <w:rFonts w:ascii="Times New Roman" w:hAnsi="Times New Roman" w:cs="Arial"/>
          <w:color w:val="0000FF"/>
        </w:rPr>
        <w:t>unisolated</w:t>
      </w:r>
      <w:proofErr w:type="spellEnd"/>
      <w:r w:rsidR="00BC37EA" w:rsidRPr="00141806">
        <w:rPr>
          <w:rFonts w:ascii="Times New Roman" w:hAnsi="Times New Roman" w:cs="Arial"/>
          <w:color w:val="0000FF"/>
        </w:rPr>
        <w:t xml:space="preserve"> bulla. Second, orientation of the malleus (and the tympanic membrane) is not vertical in the head. It is therefore easier to section the </w:t>
      </w:r>
      <w:r w:rsidR="00BC37EA" w:rsidRPr="00141806">
        <w:rPr>
          <w:rFonts w:ascii="Times New Roman" w:hAnsi="Times New Roman" w:cs="Arial"/>
          <w:color w:val="0000FF"/>
        </w:rPr>
        <w:lastRenderedPageBreak/>
        <w:t>malleus in desired planes by embedding the isolated auditory bulla and capsule in a given orientation.</w:t>
      </w:r>
    </w:p>
    <w:p w:rsidR="001A1717" w:rsidRPr="00141806" w:rsidRDefault="001A1717" w:rsidP="000625CC">
      <w:pPr>
        <w:pStyle w:val="Web"/>
        <w:spacing w:before="0" w:beforeAutospacing="0" w:after="0" w:afterAutospacing="0"/>
        <w:rPr>
          <w:rFonts w:ascii="Times New Roman" w:hAnsi="Times New Roman" w:cs="Arial"/>
          <w:color w:val="0000FF"/>
        </w:rPr>
      </w:pPr>
    </w:p>
    <w:p w:rsidR="00934921" w:rsidRPr="00141806" w:rsidRDefault="00934921" w:rsidP="000625CC">
      <w:pPr>
        <w:pStyle w:val="Web"/>
        <w:spacing w:before="0" w:beforeAutospacing="0" w:after="0" w:afterAutospacing="0"/>
        <w:rPr>
          <w:rFonts w:ascii="Times New Roman" w:hAnsi="Times New Roman" w:cs="Arial"/>
        </w:rPr>
      </w:pPr>
    </w:p>
    <w:p w:rsidR="00A765AB"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 xml:space="preserve">-The orbicular </w:t>
      </w:r>
      <w:proofErr w:type="spellStart"/>
      <w:r w:rsidRPr="00141806">
        <w:rPr>
          <w:rFonts w:ascii="Times New Roman" w:hAnsi="Times New Roman" w:cs="Arial"/>
          <w:i/>
        </w:rPr>
        <w:t>apothesis</w:t>
      </w:r>
      <w:proofErr w:type="spellEnd"/>
      <w:r w:rsidRPr="00141806">
        <w:rPr>
          <w:rFonts w:ascii="Times New Roman" w:hAnsi="Times New Roman" w:cs="Arial"/>
          <w:i/>
        </w:rPr>
        <w:t xml:space="preserve"> is not the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this is a different structure (see papers by Mason).</w:t>
      </w:r>
    </w:p>
    <w:p w:rsidR="00A765AB" w:rsidRPr="00141806" w:rsidRDefault="00A765AB" w:rsidP="00A765AB">
      <w:pPr>
        <w:pStyle w:val="Web"/>
        <w:spacing w:before="0" w:beforeAutospacing="0" w:after="0" w:afterAutospacing="0"/>
        <w:rPr>
          <w:rFonts w:ascii="Times New Roman" w:hAnsi="Times New Roman" w:cs="Arial"/>
        </w:rPr>
      </w:pPr>
      <w:r w:rsidRPr="00141806">
        <w:rPr>
          <w:rFonts w:ascii="Times New Roman" w:hAnsi="Times New Roman" w:cs="Arial"/>
          <w:color w:val="0000FF"/>
        </w:rPr>
        <w:t xml:space="preserve">Please see separate response sheet </w:t>
      </w:r>
      <w:r w:rsidR="00DB0F4E" w:rsidRPr="00141806">
        <w:rPr>
          <w:rFonts w:ascii="Times New Roman" w:hAnsi="Times New Roman" w:cs="Arial"/>
          <w:color w:val="0000FF"/>
        </w:rPr>
        <w:t>at the end</w:t>
      </w:r>
      <w:r w:rsidRPr="00141806">
        <w:rPr>
          <w:rFonts w:ascii="Times New Roman" w:hAnsi="Times New Roman" w:cs="Arial"/>
          <w:color w:val="0000FF"/>
        </w:rPr>
        <w:t>.</w:t>
      </w:r>
    </w:p>
    <w:p w:rsidR="00A765AB"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rPr>
        <w:br/>
      </w:r>
      <w:r w:rsidRPr="00141806">
        <w:rPr>
          <w:rFonts w:ascii="Times New Roman" w:hAnsi="Times New Roman" w:cs="Arial"/>
          <w:i/>
          <w:iCs/>
        </w:rPr>
        <w:t>Minor Concerns:</w:t>
      </w:r>
      <w:r w:rsidRPr="00141806">
        <w:rPr>
          <w:rFonts w:ascii="Times New Roman" w:hAnsi="Times New Roman" w:cs="Arial"/>
        </w:rPr>
        <w:br/>
      </w:r>
      <w:r w:rsidRPr="00141806">
        <w:rPr>
          <w:rFonts w:ascii="Times New Roman" w:hAnsi="Times New Roman" w:cs="Arial"/>
          <w:i/>
        </w:rPr>
        <w:t>-Method wise, I would suggest they don't jump from PBS to 70% Ethanol but use a graded series instead.</w:t>
      </w:r>
    </w:p>
    <w:p w:rsidR="00A765AB" w:rsidRPr="00141806" w:rsidRDefault="00A765AB"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B77841" w:rsidRPr="00141806">
        <w:rPr>
          <w:rFonts w:ascii="Times New Roman" w:hAnsi="Times New Roman" w:cs="Arial"/>
          <w:color w:val="0000FF"/>
        </w:rPr>
        <w:t xml:space="preserve">now </w:t>
      </w:r>
      <w:r w:rsidRPr="00141806">
        <w:rPr>
          <w:rFonts w:ascii="Times New Roman" w:hAnsi="Times New Roman" w:cs="Arial"/>
          <w:color w:val="0000FF"/>
        </w:rPr>
        <w:t xml:space="preserve">provide </w:t>
      </w:r>
      <w:r w:rsidR="00FA2DB1" w:rsidRPr="00141806">
        <w:rPr>
          <w:rFonts w:ascii="Times New Roman" w:hAnsi="Times New Roman" w:cs="Arial"/>
          <w:color w:val="0000FF"/>
        </w:rPr>
        <w:t>the</w:t>
      </w:r>
      <w:r w:rsidR="00B77841" w:rsidRPr="00141806">
        <w:rPr>
          <w:rFonts w:ascii="Times New Roman" w:hAnsi="Times New Roman" w:cs="Arial"/>
          <w:color w:val="0000FF"/>
        </w:rPr>
        <w:t xml:space="preserve"> following</w:t>
      </w:r>
      <w:r w:rsidRPr="00141806">
        <w:rPr>
          <w:rFonts w:ascii="Times New Roman" w:hAnsi="Times New Roman" w:cs="Arial"/>
          <w:color w:val="0000FF"/>
        </w:rPr>
        <w:t xml:space="preserve"> information:</w:t>
      </w:r>
    </w:p>
    <w:p w:rsidR="00A765AB" w:rsidRPr="00141806" w:rsidRDefault="00A765AB" w:rsidP="00A765AB">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[3.1.5] Optional: Transfer to 70% ethanol through graded alcohol series (30%, 50%, </w:t>
      </w:r>
      <w:proofErr w:type="gramStart"/>
      <w:r w:rsidRPr="00141806">
        <w:rPr>
          <w:rFonts w:ascii="Times New Roman" w:hAnsi="Times New Roman" w:cs="Arial"/>
          <w:color w:val="0000FF"/>
        </w:rPr>
        <w:t>70</w:t>
      </w:r>
      <w:proofErr w:type="gramEnd"/>
      <w:r w:rsidRPr="00141806">
        <w:rPr>
          <w:rFonts w:ascii="Times New Roman" w:hAnsi="Times New Roman" w:cs="Arial"/>
          <w:color w:val="0000FF"/>
        </w:rPr>
        <w:t>% in water).</w:t>
      </w:r>
    </w:p>
    <w:p w:rsidR="00A765AB" w:rsidRPr="00141806" w:rsidRDefault="00A765AB" w:rsidP="000625CC">
      <w:pPr>
        <w:pStyle w:val="Web"/>
        <w:spacing w:before="0" w:beforeAutospacing="0" w:after="0" w:afterAutospacing="0"/>
        <w:rPr>
          <w:rFonts w:ascii="Times New Roman" w:hAnsi="Times New Roman" w:cs="Arial"/>
        </w:rPr>
      </w:pPr>
    </w:p>
    <w:p w:rsidR="00D27F83" w:rsidRPr="00141806" w:rsidRDefault="00FA2DB1" w:rsidP="000625CC">
      <w:pPr>
        <w:pStyle w:val="Web"/>
        <w:spacing w:before="0" w:beforeAutospacing="0" w:after="0" w:afterAutospacing="0"/>
        <w:rPr>
          <w:rFonts w:ascii="Times New Roman" w:hAnsi="Times New Roman" w:cs="Arial"/>
          <w:i/>
        </w:rPr>
      </w:pPr>
      <w:r w:rsidRPr="00141806">
        <w:rPr>
          <w:rFonts w:ascii="Times New Roman" w:hAnsi="Times New Roman" w:cs="Arial"/>
          <w:i/>
        </w:rPr>
        <w:t>-</w:t>
      </w:r>
      <w:proofErr w:type="spellStart"/>
      <w:r w:rsidR="00443FD5" w:rsidRPr="00141806">
        <w:rPr>
          <w:rFonts w:ascii="Times New Roman" w:hAnsi="Times New Roman" w:cs="Arial"/>
          <w:i/>
        </w:rPr>
        <w:t>Histoclear</w:t>
      </w:r>
      <w:proofErr w:type="spellEnd"/>
      <w:r w:rsidR="00443FD5" w:rsidRPr="00141806">
        <w:rPr>
          <w:rFonts w:ascii="Times New Roman" w:hAnsi="Times New Roman" w:cs="Arial"/>
          <w:i/>
        </w:rPr>
        <w:t xml:space="preserve"> should be given as an alternative to xylene, as xylene (due to its carcinogenic nature) is not allowed in many labs in Europe.</w:t>
      </w:r>
    </w:p>
    <w:p w:rsidR="00FA2DB1" w:rsidRPr="00141806" w:rsidRDefault="00FA2DB1" w:rsidP="00FA2DB1">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DB0F4E" w:rsidRPr="00141806">
        <w:rPr>
          <w:rFonts w:ascii="Times New Roman" w:hAnsi="Times New Roman" w:cs="Arial"/>
          <w:color w:val="0000FF"/>
        </w:rPr>
        <w:t xml:space="preserve">now </w:t>
      </w:r>
      <w:r w:rsidRPr="00141806">
        <w:rPr>
          <w:rFonts w:ascii="Times New Roman" w:hAnsi="Times New Roman" w:cs="Arial"/>
          <w:color w:val="0000FF"/>
        </w:rPr>
        <w:t>provide the</w:t>
      </w:r>
      <w:r w:rsidR="00DB0F4E" w:rsidRPr="00141806">
        <w:rPr>
          <w:rFonts w:ascii="Times New Roman" w:hAnsi="Times New Roman" w:cs="Arial"/>
          <w:color w:val="0000FF"/>
        </w:rPr>
        <w:t xml:space="preserve"> following</w:t>
      </w:r>
      <w:r w:rsidRPr="00141806">
        <w:rPr>
          <w:rFonts w:ascii="Times New Roman" w:hAnsi="Times New Roman" w:cs="Arial"/>
          <w:color w:val="0000FF"/>
        </w:rPr>
        <w:t xml:space="preserve"> information:</w:t>
      </w:r>
    </w:p>
    <w:p w:rsidR="00D27F83" w:rsidRPr="00141806" w:rsidRDefault="00FA2DB1" w:rsidP="00FA2DB1">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[3.1.6] Optional: Substitute xylene with </w:t>
      </w:r>
      <w:proofErr w:type="spellStart"/>
      <w:r w:rsidRPr="00141806">
        <w:rPr>
          <w:rFonts w:ascii="Times New Roman" w:hAnsi="Times New Roman" w:cs="Arial"/>
          <w:color w:val="0000FF"/>
        </w:rPr>
        <w:t>Histo</w:t>
      </w:r>
      <w:proofErr w:type="spellEnd"/>
      <w:r w:rsidRPr="00141806">
        <w:rPr>
          <w:rFonts w:ascii="Times New Roman" w:hAnsi="Times New Roman" w:cs="Arial"/>
          <w:color w:val="0000FF"/>
        </w:rPr>
        <w:t>-Clear, which is a non-toxic and non-flammable histological clearing agent.</w:t>
      </w:r>
    </w:p>
    <w:p w:rsidR="00D27F83" w:rsidRPr="00141806" w:rsidRDefault="00D27F83" w:rsidP="000625CC">
      <w:pPr>
        <w:pStyle w:val="Web"/>
        <w:spacing w:before="0" w:beforeAutospacing="0" w:after="0" w:afterAutospacing="0"/>
        <w:rPr>
          <w:rFonts w:ascii="Times New Roman" w:hAnsi="Times New Roman" w:cs="Arial"/>
        </w:rPr>
      </w:pPr>
    </w:p>
    <w:p w:rsidR="00FA2DB1" w:rsidRPr="00141806" w:rsidRDefault="00FA2DB1" w:rsidP="000625CC">
      <w:pPr>
        <w:pStyle w:val="Web"/>
        <w:spacing w:before="0" w:beforeAutospacing="0" w:after="0" w:afterAutospacing="0"/>
        <w:rPr>
          <w:rFonts w:ascii="Times New Roman" w:hAnsi="Times New Roman" w:cs="Arial"/>
          <w:i/>
        </w:rPr>
      </w:pPr>
      <w:r w:rsidRPr="00141806">
        <w:rPr>
          <w:rFonts w:ascii="Times New Roman" w:hAnsi="Times New Roman" w:cs="Arial"/>
          <w:i/>
        </w:rPr>
        <w:t>-</w:t>
      </w:r>
      <w:r w:rsidR="00443FD5" w:rsidRPr="00141806">
        <w:rPr>
          <w:rFonts w:ascii="Times New Roman" w:hAnsi="Times New Roman" w:cs="Arial"/>
          <w:i/>
        </w:rPr>
        <w:t>The dotted lines outlining the different components of the EAM are based on what? Are the authors sure they have the delineations correct?</w:t>
      </w:r>
    </w:p>
    <w:p w:rsidR="009B5F97" w:rsidRPr="00141806" w:rsidRDefault="009B5F97" w:rsidP="009B5F97">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We replaced the photo</w:t>
      </w:r>
      <w:r w:rsidR="00DB0F4E" w:rsidRPr="00141806">
        <w:rPr>
          <w:rFonts w:ascii="Times New Roman" w:hAnsi="Times New Roman" w:cs="Arial"/>
          <w:color w:val="0000FF"/>
        </w:rPr>
        <w:t xml:space="preserve"> in question</w:t>
      </w:r>
      <w:r w:rsidRPr="00141806">
        <w:rPr>
          <w:rFonts w:ascii="Times New Roman" w:hAnsi="Times New Roman" w:cs="Arial"/>
          <w:color w:val="0000FF"/>
        </w:rPr>
        <w:t xml:space="preserve"> and</w:t>
      </w:r>
      <w:r w:rsidR="00DB0F4E" w:rsidRPr="00141806">
        <w:rPr>
          <w:rFonts w:ascii="Times New Roman" w:hAnsi="Times New Roman" w:cs="Arial"/>
          <w:color w:val="0000FF"/>
        </w:rPr>
        <w:t xml:space="preserve"> have</w:t>
      </w:r>
      <w:r w:rsidRPr="00141806">
        <w:rPr>
          <w:rFonts w:ascii="Times New Roman" w:hAnsi="Times New Roman" w:cs="Arial"/>
          <w:color w:val="0000FF"/>
        </w:rPr>
        <w:t xml:space="preserve"> improved the</w:t>
      </w:r>
      <w:r w:rsidR="00DB0F4E" w:rsidRPr="00141806">
        <w:rPr>
          <w:rFonts w:ascii="Times New Roman" w:hAnsi="Times New Roman" w:cs="Arial"/>
          <w:color w:val="0000FF"/>
        </w:rPr>
        <w:t xml:space="preserve"> Figure 2A </w:t>
      </w:r>
      <w:r w:rsidRPr="00141806">
        <w:rPr>
          <w:rFonts w:ascii="Times New Roman" w:hAnsi="Times New Roman" w:cs="Arial"/>
          <w:color w:val="0000FF"/>
        </w:rPr>
        <w:t>legend</w:t>
      </w:r>
      <w:r w:rsidR="00DB0F4E" w:rsidRPr="00141806">
        <w:rPr>
          <w:rFonts w:ascii="Times New Roman" w:hAnsi="Times New Roman" w:cs="Arial"/>
          <w:color w:val="0000FF"/>
        </w:rPr>
        <w:t xml:space="preserve"> to read</w:t>
      </w:r>
      <w:r w:rsidRPr="00141806">
        <w:rPr>
          <w:rFonts w:ascii="Times New Roman" w:hAnsi="Times New Roman" w:cs="Arial"/>
          <w:color w:val="0000FF"/>
        </w:rPr>
        <w:t>:</w:t>
      </w:r>
    </w:p>
    <w:p w:rsidR="00FA2DB1" w:rsidRPr="00141806" w:rsidRDefault="009B5F97"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[Figure 2A legend] </w:t>
      </w:r>
      <w:r w:rsidR="002322FE" w:rsidRPr="00141806">
        <w:rPr>
          <w:rFonts w:ascii="Times New Roman" w:hAnsi="Times New Roman" w:cs="Arial"/>
          <w:color w:val="0000FF"/>
        </w:rPr>
        <w:t xml:space="preserve">The sulcus </w:t>
      </w:r>
      <w:proofErr w:type="spellStart"/>
      <w:r w:rsidR="002322FE" w:rsidRPr="00141806">
        <w:rPr>
          <w:rFonts w:ascii="Times New Roman" w:hAnsi="Times New Roman" w:cs="Arial"/>
          <w:color w:val="0000FF"/>
        </w:rPr>
        <w:t>tympanicus</w:t>
      </w:r>
      <w:proofErr w:type="spellEnd"/>
      <w:r w:rsidR="002322FE" w:rsidRPr="00141806">
        <w:rPr>
          <w:rFonts w:ascii="Times New Roman" w:hAnsi="Times New Roman" w:cs="Arial"/>
          <w:color w:val="0000FF"/>
        </w:rPr>
        <w:t xml:space="preserve"> (ST, dashed arrow) is the attachment site of the tympanic membrane. The bone lateral to the ST is part of the external ear, and the bone medial to the ST forms the floor of the middle ear cavity.</w:t>
      </w:r>
    </w:p>
    <w:p w:rsidR="009B5F97" w:rsidRPr="00141806" w:rsidRDefault="009B5F97" w:rsidP="000625CC">
      <w:pPr>
        <w:pStyle w:val="Web"/>
        <w:spacing w:before="0" w:beforeAutospacing="0" w:after="0" w:afterAutospacing="0"/>
        <w:rPr>
          <w:rFonts w:ascii="Times New Roman" w:hAnsi="Times New Roman" w:cs="Arial"/>
        </w:rPr>
      </w:pPr>
    </w:p>
    <w:p w:rsidR="00BF5A21"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 xml:space="preserve">-The authors mention that it is difficult to isolate the bulla before P12. This should be correlated with known descriptions of bulla development (Richter et al </w:t>
      </w:r>
      <w:proofErr w:type="spellStart"/>
      <w:r w:rsidRPr="00141806">
        <w:rPr>
          <w:rFonts w:ascii="Times New Roman" w:hAnsi="Times New Roman" w:cs="Arial"/>
          <w:i/>
        </w:rPr>
        <w:t>etc</w:t>
      </w:r>
      <w:proofErr w:type="spellEnd"/>
      <w:r w:rsidRPr="00141806">
        <w:rPr>
          <w:rFonts w:ascii="Times New Roman" w:hAnsi="Times New Roman" w:cs="Arial"/>
          <w:i/>
        </w:rPr>
        <w:t>). The authors should also refer to the timing of cavitation.</w:t>
      </w:r>
    </w:p>
    <w:p w:rsidR="00BF5A21" w:rsidRPr="00141806" w:rsidRDefault="00BF5A21"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DB0F4E" w:rsidRPr="00141806">
        <w:rPr>
          <w:rFonts w:ascii="Times New Roman" w:hAnsi="Times New Roman" w:cs="Arial"/>
          <w:color w:val="0000FF"/>
        </w:rPr>
        <w:t xml:space="preserve">now </w:t>
      </w:r>
      <w:r w:rsidRPr="00141806">
        <w:rPr>
          <w:rFonts w:ascii="Times New Roman" w:hAnsi="Times New Roman" w:cs="Arial"/>
          <w:color w:val="0000FF"/>
        </w:rPr>
        <w:t>discuss th</w:t>
      </w:r>
      <w:r w:rsidR="00DB0F4E" w:rsidRPr="00141806">
        <w:rPr>
          <w:rFonts w:ascii="Times New Roman" w:hAnsi="Times New Roman" w:cs="Arial"/>
          <w:color w:val="0000FF"/>
        </w:rPr>
        <w:t>is</w:t>
      </w:r>
      <w:r w:rsidRPr="00141806">
        <w:rPr>
          <w:rFonts w:ascii="Times New Roman" w:hAnsi="Times New Roman" w:cs="Arial"/>
          <w:color w:val="0000FF"/>
        </w:rPr>
        <w:t xml:space="preserve"> point</w:t>
      </w:r>
      <w:r w:rsidR="00DB0F4E" w:rsidRPr="00141806">
        <w:rPr>
          <w:rFonts w:ascii="Times New Roman" w:hAnsi="Times New Roman" w:cs="Arial"/>
          <w:color w:val="0000FF"/>
        </w:rPr>
        <w:t xml:space="preserve"> as follows</w:t>
      </w:r>
      <w:r w:rsidRPr="00141806">
        <w:rPr>
          <w:rFonts w:ascii="Times New Roman" w:hAnsi="Times New Roman" w:cs="Arial"/>
          <w:color w:val="0000FF"/>
        </w:rPr>
        <w:t>:</w:t>
      </w:r>
    </w:p>
    <w:p w:rsidR="00BF5A21" w:rsidRPr="00141806" w:rsidRDefault="00BF5A21"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[Discussion] </w:t>
      </w:r>
      <w:r w:rsidR="002322FE" w:rsidRPr="00141806">
        <w:rPr>
          <w:rFonts w:ascii="Times New Roman" w:hAnsi="Times New Roman" w:cs="Arial"/>
          <w:color w:val="0000FF"/>
        </w:rPr>
        <w:t xml:space="preserve">First, postnatal cavitation and growth of the auditory bulla occurs most actively from P6 onwards and is complete by P14 </w:t>
      </w:r>
      <w:r w:rsidR="002322FE" w:rsidRPr="00141806">
        <w:rPr>
          <w:rFonts w:ascii="Times New Roman" w:hAnsi="Times New Roman" w:cs="Arial"/>
          <w:color w:val="0000FF"/>
          <w:vertAlign w:val="superscript"/>
        </w:rPr>
        <w:t>50</w:t>
      </w:r>
      <w:r w:rsidR="002322FE" w:rsidRPr="00141806">
        <w:rPr>
          <w:rFonts w:ascii="Times New Roman" w:hAnsi="Times New Roman" w:cs="Arial"/>
          <w:color w:val="0000FF"/>
        </w:rPr>
        <w:t xml:space="preserve">. The mesenchymal tissue between the tympanic membrane and cochlear wall is replaced by air through the cavitation process. Resultant air in the middle ear cavity can impede contact between tissues and </w:t>
      </w:r>
      <w:r w:rsidR="002322FE" w:rsidRPr="00141806">
        <w:rPr>
          <w:rFonts w:ascii="Times New Roman" w:hAnsi="Times New Roman" w:cs="Arial"/>
          <w:color w:val="0000FF"/>
        </w:rPr>
        <w:lastRenderedPageBreak/>
        <w:t>liquids during fixation, decalcification and embedding. It is easier to remove air from the isolated auditory bulla by cutting off the anterior end (</w:t>
      </w:r>
      <w:proofErr w:type="spellStart"/>
      <w:r w:rsidR="002322FE" w:rsidRPr="00141806">
        <w:rPr>
          <w:rFonts w:ascii="Times New Roman" w:hAnsi="Times New Roman" w:cs="Arial"/>
          <w:color w:val="0000FF"/>
        </w:rPr>
        <w:t>styliform</w:t>
      </w:r>
      <w:proofErr w:type="spellEnd"/>
      <w:r w:rsidR="002322FE" w:rsidRPr="00141806">
        <w:rPr>
          <w:rFonts w:ascii="Times New Roman" w:hAnsi="Times New Roman" w:cs="Arial"/>
          <w:color w:val="0000FF"/>
        </w:rPr>
        <w:t xml:space="preserve"> process) rather than trying to do so in the </w:t>
      </w:r>
      <w:proofErr w:type="spellStart"/>
      <w:r w:rsidR="002322FE" w:rsidRPr="00141806">
        <w:rPr>
          <w:rFonts w:ascii="Times New Roman" w:hAnsi="Times New Roman" w:cs="Arial"/>
          <w:color w:val="0000FF"/>
        </w:rPr>
        <w:t>unisolated</w:t>
      </w:r>
      <w:proofErr w:type="spellEnd"/>
      <w:r w:rsidR="002322FE" w:rsidRPr="00141806">
        <w:rPr>
          <w:rFonts w:ascii="Times New Roman" w:hAnsi="Times New Roman" w:cs="Arial"/>
          <w:color w:val="0000FF"/>
        </w:rPr>
        <w:t xml:space="preserve"> bulla.</w:t>
      </w:r>
    </w:p>
    <w:p w:rsidR="00BF5A21" w:rsidRPr="00141806" w:rsidRDefault="00BF5A21" w:rsidP="000625CC">
      <w:pPr>
        <w:pStyle w:val="Web"/>
        <w:spacing w:before="0" w:beforeAutospacing="0" w:after="0" w:afterAutospacing="0"/>
        <w:rPr>
          <w:rFonts w:ascii="Times New Roman" w:hAnsi="Times New Roman" w:cs="Arial"/>
        </w:rPr>
      </w:pPr>
    </w:p>
    <w:p w:rsidR="00524C2F"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i/>
        </w:rPr>
        <w:t>-There are a few typos in the Table of materials</w:t>
      </w:r>
      <w:r w:rsidRPr="00141806">
        <w:rPr>
          <w:rFonts w:ascii="Times New Roman" w:hAnsi="Times New Roman" w:cs="Arial"/>
          <w:i/>
        </w:rPr>
        <w:br/>
      </w:r>
      <w:proofErr w:type="gramStart"/>
      <w:r w:rsidRPr="00141806">
        <w:rPr>
          <w:rFonts w:ascii="Times New Roman" w:hAnsi="Times New Roman" w:cs="Arial"/>
          <w:i/>
        </w:rPr>
        <w:t>For</w:t>
      </w:r>
      <w:proofErr w:type="gramEnd"/>
      <w:r w:rsidRPr="00141806">
        <w:rPr>
          <w:rFonts w:ascii="Times New Roman" w:hAnsi="Times New Roman" w:cs="Arial"/>
          <w:i/>
        </w:rPr>
        <w:t xml:space="preserve"> example Eosin, containers, stainless, </w:t>
      </w:r>
      <w:proofErr w:type="spellStart"/>
      <w:r w:rsidRPr="00141806">
        <w:rPr>
          <w:rFonts w:ascii="Times New Roman" w:hAnsi="Times New Roman" w:cs="Arial"/>
          <w:i/>
        </w:rPr>
        <w:t>Haematoxylin</w:t>
      </w:r>
      <w:proofErr w:type="spellEnd"/>
      <w:r w:rsidRPr="00141806">
        <w:rPr>
          <w:rFonts w:ascii="Times New Roman" w:hAnsi="Times New Roman" w:cs="Arial"/>
          <w:i/>
        </w:rPr>
        <w:t>.</w:t>
      </w:r>
      <w:r w:rsidRPr="00141806">
        <w:rPr>
          <w:rFonts w:ascii="Times New Roman" w:hAnsi="Times New Roman" w:cs="Arial"/>
        </w:rPr>
        <w:br/>
      </w:r>
      <w:r w:rsidR="00BF5A21" w:rsidRPr="00141806">
        <w:rPr>
          <w:rFonts w:ascii="Times New Roman" w:hAnsi="Times New Roman" w:cs="Arial"/>
          <w:color w:val="0000FF"/>
        </w:rPr>
        <w:t xml:space="preserve">[Table of materials] </w:t>
      </w:r>
      <w:r w:rsidRPr="00141806">
        <w:rPr>
          <w:rFonts w:ascii="Times New Roman" w:hAnsi="Times New Roman" w:cs="Arial"/>
          <w:color w:val="0000FF"/>
        </w:rPr>
        <w:t xml:space="preserve">These </w:t>
      </w:r>
      <w:r w:rsidR="00DB0F4E" w:rsidRPr="00141806">
        <w:rPr>
          <w:rFonts w:ascii="Times New Roman" w:hAnsi="Times New Roman" w:cs="Arial"/>
          <w:color w:val="0000FF"/>
        </w:rPr>
        <w:t xml:space="preserve">have now been </w:t>
      </w:r>
      <w:r w:rsidRPr="00141806">
        <w:rPr>
          <w:rFonts w:ascii="Times New Roman" w:hAnsi="Times New Roman" w:cs="Arial"/>
          <w:color w:val="0000FF"/>
        </w:rPr>
        <w:t>carefully check</w:t>
      </w:r>
      <w:r w:rsidR="005208AC" w:rsidRPr="00141806">
        <w:rPr>
          <w:rFonts w:ascii="Times New Roman" w:hAnsi="Times New Roman" w:cs="Arial"/>
          <w:color w:val="0000FF"/>
        </w:rPr>
        <w:t>ed</w:t>
      </w:r>
      <w:r w:rsidRPr="00141806">
        <w:rPr>
          <w:rFonts w:ascii="Times New Roman" w:hAnsi="Times New Roman" w:cs="Arial"/>
          <w:color w:val="0000FF"/>
        </w:rPr>
        <w:t>.</w:t>
      </w:r>
      <w:r w:rsidRPr="00141806">
        <w:rPr>
          <w:rFonts w:ascii="Times New Roman" w:hAnsi="Times New Roman" w:cs="Arial"/>
        </w:rPr>
        <w:br/>
      </w:r>
      <w:r w:rsidRPr="00141806">
        <w:rPr>
          <w:rFonts w:ascii="Times New Roman" w:hAnsi="Times New Roman" w:cs="Arial"/>
        </w:rPr>
        <w:br/>
      </w:r>
      <w:r w:rsidRPr="00141806">
        <w:rPr>
          <w:rFonts w:ascii="Times New Roman" w:hAnsi="Times New Roman" w:cs="Arial"/>
          <w:b/>
          <w:bCs/>
        </w:rPr>
        <w:t>Reviewer #3</w:t>
      </w:r>
      <w:proofErr w:type="gramStart"/>
      <w:r w:rsidRPr="00141806">
        <w:rPr>
          <w:rFonts w:ascii="Times New Roman" w:hAnsi="Times New Roman" w:cs="Arial"/>
          <w:b/>
          <w:bCs/>
        </w:rPr>
        <w:t>:</w:t>
      </w:r>
      <w:proofErr w:type="gramEnd"/>
      <w:r w:rsidRPr="00141806">
        <w:rPr>
          <w:rFonts w:ascii="Times New Roman" w:hAnsi="Times New Roman" w:cs="Arial"/>
        </w:rPr>
        <w:br/>
      </w:r>
      <w:r w:rsidRPr="00141806">
        <w:rPr>
          <w:rFonts w:ascii="Times New Roman" w:hAnsi="Times New Roman" w:cs="Arial"/>
          <w:i/>
          <w:iCs/>
        </w:rPr>
        <w:t>Manuscript Summary:</w:t>
      </w:r>
      <w:r w:rsidRPr="00141806">
        <w:rPr>
          <w:rFonts w:ascii="Times New Roman" w:hAnsi="Times New Roman" w:cs="Arial"/>
        </w:rPr>
        <w:br/>
        <w:t>This was a well-written and generally clear paper which explains how to access and view a small but important part of the anatomy of mice. I can see it being useful to auditory researchers who are starting in this field. The good-quality photographs were useful aids which illustrate the techniques.</w:t>
      </w:r>
      <w:r w:rsidRPr="00141806">
        <w:rPr>
          <w:rFonts w:ascii="Times New Roman" w:hAnsi="Times New Roman" w:cs="Arial"/>
        </w:rPr>
        <w:br/>
      </w:r>
      <w:r w:rsidRPr="00141806">
        <w:rPr>
          <w:rFonts w:ascii="Times New Roman" w:hAnsi="Times New Roman" w:cs="Arial"/>
        </w:rPr>
        <w:br/>
      </w:r>
      <w:r w:rsidRPr="00141806">
        <w:rPr>
          <w:rFonts w:ascii="Times New Roman" w:hAnsi="Times New Roman" w:cs="Arial"/>
          <w:i/>
          <w:iCs/>
        </w:rPr>
        <w:t>Major Concerns</w:t>
      </w:r>
      <w:proofErr w:type="gramStart"/>
      <w:r w:rsidRPr="00141806">
        <w:rPr>
          <w:rFonts w:ascii="Times New Roman" w:hAnsi="Times New Roman" w:cs="Arial"/>
          <w:i/>
          <w:iCs/>
        </w:rPr>
        <w:t>:</w:t>
      </w:r>
      <w:proofErr w:type="gramEnd"/>
      <w:r w:rsidRPr="00141806">
        <w:rPr>
          <w:rFonts w:ascii="Times New Roman" w:hAnsi="Times New Roman" w:cs="Arial"/>
        </w:rPr>
        <w:br/>
        <w:t>My three main comments for improvement of this paper are all relatively minor and easy to implement:</w:t>
      </w:r>
      <w:r w:rsidRPr="00141806">
        <w:rPr>
          <w:rFonts w:ascii="Times New Roman" w:hAnsi="Times New Roman" w:cs="Arial"/>
        </w:rPr>
        <w:br/>
      </w:r>
      <w:r w:rsidRPr="00141806">
        <w:rPr>
          <w:rFonts w:ascii="Times New Roman" w:hAnsi="Times New Roman" w:cs="Arial"/>
          <w:i/>
        </w:rPr>
        <w:t>1) In the methodology section, the step-by-step instructions should be explicitly linked with the figure panels showing those stages, where applicable. This would make it easier for the reader to see where he/she is in the process.</w:t>
      </w:r>
    </w:p>
    <w:p w:rsidR="00524C2F" w:rsidRPr="00141806" w:rsidRDefault="00524C2F"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Done</w:t>
      </w:r>
      <w:r w:rsidR="00DB0F4E" w:rsidRPr="00141806">
        <w:rPr>
          <w:rFonts w:ascii="Times New Roman" w:hAnsi="Times New Roman" w:cs="Arial"/>
          <w:color w:val="0000FF"/>
        </w:rPr>
        <w:t>.</w:t>
      </w:r>
    </w:p>
    <w:p w:rsidR="00E14CC1"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2) Although the developmental biology literature has used the term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to mean "orbicular </w:t>
      </w:r>
      <w:proofErr w:type="spellStart"/>
      <w:r w:rsidRPr="00141806">
        <w:rPr>
          <w:rFonts w:ascii="Times New Roman" w:hAnsi="Times New Roman" w:cs="Arial"/>
          <w:i/>
        </w:rPr>
        <w:t>apophysis</w:t>
      </w:r>
      <w:proofErr w:type="spellEnd"/>
      <w:r w:rsidRPr="00141806">
        <w:rPr>
          <w:rFonts w:ascii="Times New Roman" w:hAnsi="Times New Roman" w:cs="Arial"/>
          <w:i/>
        </w:rPr>
        <w:t>", this is a mistake which has simply been repeated in several papers. As explained in more detail below, the term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should be removed from this paper (as the true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is not referred to or illustrated) and the text and figures should refer consistently to the orbicular </w:t>
      </w:r>
      <w:proofErr w:type="spellStart"/>
      <w:r w:rsidRPr="00141806">
        <w:rPr>
          <w:rFonts w:ascii="Times New Roman" w:hAnsi="Times New Roman" w:cs="Arial"/>
          <w:i/>
        </w:rPr>
        <w:t>apophysis</w:t>
      </w:r>
      <w:proofErr w:type="spellEnd"/>
      <w:r w:rsidRPr="00141806">
        <w:rPr>
          <w:rFonts w:ascii="Times New Roman" w:hAnsi="Times New Roman" w:cs="Arial"/>
          <w:i/>
        </w:rPr>
        <w:t>.</w:t>
      </w:r>
      <w:r w:rsidR="00E14CC1" w:rsidRPr="00141806">
        <w:rPr>
          <w:rFonts w:ascii="Times New Roman" w:hAnsi="Times New Roman" w:cs="Arial"/>
          <w:i/>
        </w:rPr>
        <w:t xml:space="preserve"> </w:t>
      </w:r>
    </w:p>
    <w:p w:rsidR="00E14CC1" w:rsidRPr="00141806" w:rsidRDefault="00E14CC1" w:rsidP="000625CC">
      <w:pPr>
        <w:pStyle w:val="Web"/>
        <w:spacing w:before="0" w:beforeAutospacing="0" w:after="0" w:afterAutospacing="0"/>
        <w:rPr>
          <w:rFonts w:ascii="Times New Roman" w:hAnsi="Times New Roman" w:cs="Arial"/>
        </w:rPr>
      </w:pPr>
      <w:r w:rsidRPr="00141806">
        <w:rPr>
          <w:rFonts w:ascii="Times New Roman" w:hAnsi="Times New Roman" w:cs="Arial"/>
          <w:color w:val="0000FF"/>
        </w:rPr>
        <w:t>Please see separate response sheet</w:t>
      </w:r>
      <w:r w:rsidR="00A765AB" w:rsidRPr="00141806">
        <w:rPr>
          <w:rFonts w:ascii="Times New Roman" w:hAnsi="Times New Roman" w:cs="Arial"/>
          <w:color w:val="0000FF"/>
        </w:rPr>
        <w:t xml:space="preserve"> below</w:t>
      </w:r>
      <w:r w:rsidRPr="00141806">
        <w:rPr>
          <w:rFonts w:ascii="Times New Roman" w:hAnsi="Times New Roman" w:cs="Arial"/>
          <w:color w:val="0000FF"/>
        </w:rPr>
        <w:t>.</w:t>
      </w:r>
    </w:p>
    <w:p w:rsidR="00FE328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3) Micro-CT imaging is mentioned in this paper and CT-derived images are presented in Figure 4. However, the paper does not describe how these scans were made and processed.</w:t>
      </w:r>
    </w:p>
    <w:p w:rsidR="00FE328C" w:rsidRPr="00141806" w:rsidRDefault="00FE328C" w:rsidP="000625CC">
      <w:pPr>
        <w:pStyle w:val="Web"/>
        <w:spacing w:before="0" w:beforeAutospacing="0" w:after="0" w:afterAutospacing="0"/>
        <w:rPr>
          <w:rFonts w:ascii="Times New Roman" w:hAnsi="Times New Roman" w:cs="Arial"/>
        </w:rPr>
      </w:pPr>
      <w:r w:rsidRPr="00141806">
        <w:rPr>
          <w:rFonts w:ascii="Times New Roman" w:hAnsi="Times New Roman" w:cs="Arial"/>
          <w:color w:val="0000FF"/>
        </w:rPr>
        <w:t xml:space="preserve">We </w:t>
      </w:r>
      <w:r w:rsidR="00DB0F4E" w:rsidRPr="00141806">
        <w:rPr>
          <w:rFonts w:ascii="Times New Roman" w:hAnsi="Times New Roman" w:cs="Arial"/>
          <w:color w:val="0000FF"/>
        </w:rPr>
        <w:t xml:space="preserve">now </w:t>
      </w:r>
      <w:r w:rsidRPr="00141806">
        <w:rPr>
          <w:rFonts w:ascii="Times New Roman" w:hAnsi="Times New Roman" w:cs="Arial"/>
          <w:color w:val="0000FF"/>
        </w:rPr>
        <w:t>provide micro-CT method:</w:t>
      </w:r>
    </w:p>
    <w:p w:rsidR="00FE328C" w:rsidRPr="00141806" w:rsidRDefault="00FE328C"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[Figure 4 legend] Micro-CT images were obtained at a voxel resolution of 5 </w:t>
      </w:r>
      <w:r w:rsidR="005D58CD" w:rsidRPr="00141806">
        <w:rPr>
          <w:rFonts w:ascii="Times New Roman" w:hAnsi="Times New Roman" w:cs="Arial"/>
          <w:color w:val="0000FF"/>
        </w:rPr>
        <w:t>µ</w:t>
      </w:r>
      <w:r w:rsidRPr="00141806">
        <w:rPr>
          <w:rFonts w:ascii="Times New Roman" w:hAnsi="Times New Roman" w:cs="Arial"/>
          <w:color w:val="0000FF"/>
        </w:rPr>
        <w:t>m as previously described (</w:t>
      </w:r>
      <w:proofErr w:type="spellStart"/>
      <w:r w:rsidRPr="00141806">
        <w:rPr>
          <w:rFonts w:ascii="Times New Roman" w:hAnsi="Times New Roman" w:cs="Arial"/>
          <w:color w:val="0000FF"/>
        </w:rPr>
        <w:t>Kanzaki</w:t>
      </w:r>
      <w:proofErr w:type="spellEnd"/>
      <w:r w:rsidRPr="00141806">
        <w:rPr>
          <w:rFonts w:ascii="Times New Roman" w:hAnsi="Times New Roman" w:cs="Arial"/>
          <w:color w:val="0000FF"/>
        </w:rPr>
        <w:t xml:space="preserve"> et al, 2011).</w:t>
      </w:r>
    </w:p>
    <w:p w:rsidR="00FE328C" w:rsidRPr="00141806" w:rsidRDefault="00FE328C" w:rsidP="000625CC">
      <w:pPr>
        <w:pStyle w:val="Web"/>
        <w:spacing w:before="0" w:beforeAutospacing="0" w:after="0" w:afterAutospacing="0"/>
        <w:rPr>
          <w:rFonts w:ascii="Times New Roman" w:hAnsi="Times New Roman" w:cs="Arial"/>
          <w:i/>
        </w:rPr>
      </w:pPr>
    </w:p>
    <w:p w:rsidR="006F49A3"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i/>
          <w:iCs/>
        </w:rPr>
        <w:t>Minor Concerns</w:t>
      </w:r>
      <w:proofErr w:type="gramStart"/>
      <w:r w:rsidRPr="00141806">
        <w:rPr>
          <w:rFonts w:ascii="Times New Roman" w:hAnsi="Times New Roman" w:cs="Arial"/>
          <w:i/>
          <w:iCs/>
        </w:rPr>
        <w:t>:</w:t>
      </w:r>
      <w:proofErr w:type="gramEnd"/>
      <w:r w:rsidRPr="00141806">
        <w:rPr>
          <w:rFonts w:ascii="Times New Roman" w:hAnsi="Times New Roman" w:cs="Arial"/>
        </w:rPr>
        <w:br/>
      </w:r>
      <w:r w:rsidRPr="00141806">
        <w:rPr>
          <w:rFonts w:ascii="Times New Roman" w:hAnsi="Times New Roman" w:cs="Arial"/>
          <w:i/>
        </w:rPr>
        <w:t>Line 42: The auditory ossicles are usually the smallest bones in the body, but this is not true in all mammals. See, for example, the relatively enormous ossicles of golden moles, as discussed in Mason, 2013 (already on the reference list).</w:t>
      </w:r>
    </w:p>
    <w:p w:rsidR="00FE328C" w:rsidRPr="00141806" w:rsidRDefault="00FE328C"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DB0F4E" w:rsidRPr="00141806">
        <w:rPr>
          <w:rFonts w:ascii="Times New Roman" w:hAnsi="Times New Roman" w:cs="Arial"/>
          <w:color w:val="0000FF"/>
        </w:rPr>
        <w:t xml:space="preserve">have now </w:t>
      </w:r>
      <w:r w:rsidRPr="00141806">
        <w:rPr>
          <w:rFonts w:ascii="Times New Roman" w:hAnsi="Times New Roman" w:cs="Arial"/>
          <w:color w:val="0000FF"/>
        </w:rPr>
        <w:t>changed the Abstract and the Discussion</w:t>
      </w:r>
      <w:r w:rsidR="00DB0F4E" w:rsidRPr="00141806">
        <w:rPr>
          <w:rFonts w:ascii="Times New Roman" w:hAnsi="Times New Roman" w:cs="Arial"/>
          <w:color w:val="0000FF"/>
        </w:rPr>
        <w:t xml:space="preserve"> to state</w:t>
      </w:r>
      <w:r w:rsidRPr="00141806">
        <w:rPr>
          <w:rFonts w:ascii="Times New Roman" w:hAnsi="Times New Roman" w:cs="Arial"/>
          <w:color w:val="0000FF"/>
        </w:rPr>
        <w:t>:</w:t>
      </w:r>
    </w:p>
    <w:p w:rsidR="00FE328C" w:rsidRPr="00141806" w:rsidRDefault="00FE328C"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[Abstract]</w:t>
      </w:r>
      <w:r w:rsidR="00383DAD" w:rsidRPr="00141806">
        <w:rPr>
          <w:rFonts w:ascii="Times New Roman" w:hAnsi="Times New Roman" w:cs="Arial"/>
          <w:color w:val="0000FF"/>
        </w:rPr>
        <w:t xml:space="preserve"> </w:t>
      </w:r>
      <w:r w:rsidR="002322FE" w:rsidRPr="00141806">
        <w:rPr>
          <w:rFonts w:ascii="Times New Roman" w:hAnsi="Times New Roman" w:cs="Arial"/>
          <w:color w:val="0000FF"/>
        </w:rPr>
        <w:t xml:space="preserve">In most </w:t>
      </w:r>
      <w:proofErr w:type="gramStart"/>
      <w:r w:rsidR="002322FE" w:rsidRPr="00141806">
        <w:rPr>
          <w:rFonts w:ascii="Times New Roman" w:hAnsi="Times New Roman" w:cs="Arial"/>
          <w:color w:val="0000FF"/>
        </w:rPr>
        <w:t>mammals, …</w:t>
      </w:r>
      <w:proofErr w:type="gramEnd"/>
      <w:r w:rsidR="002322FE" w:rsidRPr="00141806">
        <w:rPr>
          <w:rFonts w:ascii="Times New Roman" w:hAnsi="Times New Roman" w:cs="Arial"/>
          <w:color w:val="0000FF"/>
        </w:rPr>
        <w:t xml:space="preserve"> </w:t>
      </w:r>
      <w:r w:rsidR="00383DAD" w:rsidRPr="00141806">
        <w:rPr>
          <w:rFonts w:ascii="Times New Roman" w:hAnsi="Times New Roman" w:cs="Arial"/>
          <w:color w:val="0000FF"/>
        </w:rPr>
        <w:t>the smallest bones</w:t>
      </w:r>
    </w:p>
    <w:p w:rsidR="00FE328C" w:rsidRPr="00141806" w:rsidRDefault="002322FE"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[Representative Results</w:t>
      </w:r>
      <w:r w:rsidR="00FE328C" w:rsidRPr="00141806">
        <w:rPr>
          <w:rFonts w:ascii="Times New Roman" w:hAnsi="Times New Roman" w:cs="Arial"/>
          <w:color w:val="0000FF"/>
        </w:rPr>
        <w:t xml:space="preserve">] </w:t>
      </w:r>
      <w:r w:rsidRPr="00141806">
        <w:rPr>
          <w:rFonts w:ascii="Times New Roman" w:hAnsi="Times New Roman" w:cs="Arial"/>
          <w:color w:val="0000FF"/>
        </w:rPr>
        <w:t xml:space="preserve">It is worth noting that the malleus head relative to body size is massively enlarged in species such as the golden mole, demonstrating significant variability in </w:t>
      </w:r>
      <w:proofErr w:type="spellStart"/>
      <w:r w:rsidRPr="00141806">
        <w:rPr>
          <w:rFonts w:ascii="Times New Roman" w:hAnsi="Times New Roman" w:cs="Arial"/>
          <w:color w:val="0000FF"/>
        </w:rPr>
        <w:t>allometric</w:t>
      </w:r>
      <w:proofErr w:type="spellEnd"/>
      <w:r w:rsidRPr="00141806">
        <w:rPr>
          <w:rFonts w:ascii="Times New Roman" w:hAnsi="Times New Roman" w:cs="Arial"/>
          <w:color w:val="0000FF"/>
        </w:rPr>
        <w:t xml:space="preserve"> relationships of “the smallest” bones</w:t>
      </w:r>
      <w:r w:rsidR="00CA608B" w:rsidRPr="00141806">
        <w:rPr>
          <w:rFonts w:ascii="Times New Roman" w:hAnsi="Times New Roman" w:cs="Arial"/>
          <w:color w:val="0000FF"/>
        </w:rPr>
        <w:t xml:space="preserve"> (Mason, 2013).</w:t>
      </w:r>
    </w:p>
    <w:p w:rsidR="006F49A3" w:rsidRPr="00141806" w:rsidRDefault="006F49A3" w:rsidP="000625CC">
      <w:pPr>
        <w:pStyle w:val="Web"/>
        <w:spacing w:before="0" w:beforeAutospacing="0" w:after="0" w:afterAutospacing="0"/>
        <w:rPr>
          <w:rFonts w:ascii="Times New Roman" w:hAnsi="Times New Roman" w:cs="Arial"/>
        </w:rPr>
      </w:pPr>
    </w:p>
    <w:p w:rsidR="00790B14" w:rsidRPr="00141806" w:rsidRDefault="00443FD5"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i/>
        </w:rPr>
        <w:t>Line 64: "optoacoustic" should read "</w:t>
      </w:r>
      <w:proofErr w:type="spellStart"/>
      <w:r w:rsidRPr="00141806">
        <w:rPr>
          <w:rFonts w:ascii="Times New Roman" w:hAnsi="Times New Roman" w:cs="Arial"/>
          <w:i/>
        </w:rPr>
        <w:t>otoacoustic</w:t>
      </w:r>
      <w:proofErr w:type="spellEnd"/>
      <w:r w:rsidRPr="00141806">
        <w:rPr>
          <w:rFonts w:ascii="Times New Roman" w:hAnsi="Times New Roman" w:cs="Arial"/>
          <w:i/>
        </w:rPr>
        <w:t>".</w:t>
      </w:r>
      <w:r w:rsidR="006F49A3" w:rsidRPr="00141806">
        <w:rPr>
          <w:rFonts w:ascii="Times New Roman" w:hAnsi="Times New Roman" w:cs="Arial"/>
          <w:i/>
        </w:rPr>
        <w:t xml:space="preserve"> </w:t>
      </w:r>
      <w:r w:rsidR="00790B14" w:rsidRPr="00141806">
        <w:rPr>
          <w:rFonts w:ascii="Times New Roman" w:hAnsi="Times New Roman" w:cs="Arial"/>
          <w:color w:val="0000FF"/>
        </w:rPr>
        <w:t>Corrected.</w:t>
      </w:r>
    </w:p>
    <w:p w:rsidR="006F49A3" w:rsidRPr="00141806" w:rsidRDefault="006F49A3" w:rsidP="000625CC">
      <w:pPr>
        <w:pStyle w:val="Web"/>
        <w:spacing w:before="0" w:beforeAutospacing="0" w:after="0" w:afterAutospacing="0"/>
        <w:rPr>
          <w:rFonts w:ascii="Times New Roman" w:hAnsi="Times New Roman" w:cs="Arial"/>
          <w:color w:val="0000FF"/>
        </w:rPr>
      </w:pPr>
    </w:p>
    <w:p w:rsidR="006F49A3" w:rsidRPr="00141806" w:rsidRDefault="00443FD5" w:rsidP="006F49A3">
      <w:pPr>
        <w:pStyle w:val="Web"/>
        <w:spacing w:before="0" w:beforeAutospacing="0" w:after="0" w:afterAutospacing="0"/>
        <w:rPr>
          <w:rFonts w:ascii="Times New Roman" w:hAnsi="Times New Roman" w:cs="Arial"/>
          <w:i/>
        </w:rPr>
      </w:pPr>
      <w:r w:rsidRPr="00141806">
        <w:rPr>
          <w:rFonts w:ascii="Times New Roman" w:hAnsi="Times New Roman" w:cs="Arial"/>
          <w:i/>
        </w:rPr>
        <w:t xml:space="preserve">Line 70: Although it is true to say that most of the auditory ossicles are formed by endochondral ossification, this is not true of the </w:t>
      </w:r>
      <w:proofErr w:type="spellStart"/>
      <w:r w:rsidRPr="00141806">
        <w:rPr>
          <w:rFonts w:ascii="Times New Roman" w:hAnsi="Times New Roman" w:cs="Arial"/>
          <w:i/>
        </w:rPr>
        <w:t>goniale</w:t>
      </w:r>
      <w:proofErr w:type="spellEnd"/>
      <w:r w:rsidRPr="00141806">
        <w:rPr>
          <w:rFonts w:ascii="Times New Roman" w:hAnsi="Times New Roman" w:cs="Arial"/>
          <w:i/>
        </w:rPr>
        <w:t xml:space="preserve">, as the authors acknowledge on line 271. The </w:t>
      </w:r>
      <w:proofErr w:type="spellStart"/>
      <w:r w:rsidRPr="00141806">
        <w:rPr>
          <w:rFonts w:ascii="Times New Roman" w:hAnsi="Times New Roman" w:cs="Arial"/>
          <w:i/>
        </w:rPr>
        <w:t>goniale</w:t>
      </w:r>
      <w:proofErr w:type="spellEnd"/>
      <w:r w:rsidRPr="00141806">
        <w:rPr>
          <w:rFonts w:ascii="Times New Roman" w:hAnsi="Times New Roman" w:cs="Arial"/>
          <w:i/>
        </w:rPr>
        <w:t xml:space="preserve"> is considered a part of the malleus. Here's a reference</w:t>
      </w:r>
      <w:proofErr w:type="gramStart"/>
      <w:r w:rsidRPr="00141806">
        <w:rPr>
          <w:rFonts w:ascii="Times New Roman" w:hAnsi="Times New Roman" w:cs="Arial"/>
          <w:i/>
        </w:rPr>
        <w:t>:</w:t>
      </w:r>
      <w:proofErr w:type="gramEnd"/>
      <w:r w:rsidRPr="00141806">
        <w:rPr>
          <w:rFonts w:ascii="Times New Roman" w:hAnsi="Times New Roman" w:cs="Arial"/>
          <w:i/>
        </w:rPr>
        <w:br/>
        <w:t xml:space="preserve">Rodríguez Vázquez, J.F., Mérida Velasco, J.R. &amp; Jiménez </w:t>
      </w:r>
      <w:proofErr w:type="spellStart"/>
      <w:r w:rsidRPr="00141806">
        <w:rPr>
          <w:rFonts w:ascii="Times New Roman" w:hAnsi="Times New Roman" w:cs="Arial"/>
          <w:i/>
        </w:rPr>
        <w:t>Collado</w:t>
      </w:r>
      <w:proofErr w:type="spellEnd"/>
      <w:r w:rsidRPr="00141806">
        <w:rPr>
          <w:rFonts w:ascii="Times New Roman" w:hAnsi="Times New Roman" w:cs="Arial"/>
          <w:i/>
        </w:rPr>
        <w:t xml:space="preserve">, J. (1991) A study of the </w:t>
      </w:r>
      <w:proofErr w:type="spellStart"/>
      <w:r w:rsidRPr="00141806">
        <w:rPr>
          <w:rFonts w:ascii="Times New Roman" w:hAnsi="Times New Roman" w:cs="Arial"/>
          <w:i/>
        </w:rPr>
        <w:t>os</w:t>
      </w:r>
      <w:proofErr w:type="spellEnd"/>
      <w:r w:rsidRPr="00141806">
        <w:rPr>
          <w:rFonts w:ascii="Times New Roman" w:hAnsi="Times New Roman" w:cs="Arial"/>
          <w:i/>
        </w:rPr>
        <w:t xml:space="preserve"> </w:t>
      </w:r>
      <w:proofErr w:type="spellStart"/>
      <w:r w:rsidRPr="00141806">
        <w:rPr>
          <w:rFonts w:ascii="Times New Roman" w:hAnsi="Times New Roman" w:cs="Arial"/>
          <w:i/>
        </w:rPr>
        <w:t>goniale</w:t>
      </w:r>
      <w:proofErr w:type="spellEnd"/>
      <w:r w:rsidRPr="00141806">
        <w:rPr>
          <w:rFonts w:ascii="Times New Roman" w:hAnsi="Times New Roman" w:cs="Arial"/>
          <w:i/>
        </w:rPr>
        <w:t xml:space="preserve"> in man. </w:t>
      </w:r>
      <w:proofErr w:type="spellStart"/>
      <w:r w:rsidRPr="00141806">
        <w:rPr>
          <w:rFonts w:ascii="Times New Roman" w:hAnsi="Times New Roman" w:cs="Arial"/>
          <w:i/>
        </w:rPr>
        <w:t>Acta</w:t>
      </w:r>
      <w:proofErr w:type="spellEnd"/>
      <w:r w:rsidRPr="00141806">
        <w:rPr>
          <w:rFonts w:ascii="Times New Roman" w:hAnsi="Times New Roman" w:cs="Arial"/>
          <w:i/>
        </w:rPr>
        <w:t xml:space="preserve"> </w:t>
      </w:r>
      <w:proofErr w:type="spellStart"/>
      <w:r w:rsidRPr="00141806">
        <w:rPr>
          <w:rFonts w:ascii="Times New Roman" w:hAnsi="Times New Roman" w:cs="Arial"/>
          <w:i/>
        </w:rPr>
        <w:t>Anatomica</w:t>
      </w:r>
      <w:proofErr w:type="spellEnd"/>
      <w:r w:rsidRPr="00141806">
        <w:rPr>
          <w:rFonts w:ascii="Times New Roman" w:hAnsi="Times New Roman" w:cs="Arial"/>
          <w:i/>
        </w:rPr>
        <w:t xml:space="preserve"> 142: 188-192.</w:t>
      </w:r>
    </w:p>
    <w:p w:rsidR="00383DAD" w:rsidRPr="00141806" w:rsidRDefault="007770CE" w:rsidP="006F49A3">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We</w:t>
      </w:r>
      <w:r w:rsidR="00DB0F4E" w:rsidRPr="00141806">
        <w:rPr>
          <w:rFonts w:ascii="Times New Roman" w:hAnsi="Times New Roman" w:cs="Arial"/>
          <w:color w:val="0000FF"/>
        </w:rPr>
        <w:t xml:space="preserve"> have now</w:t>
      </w:r>
      <w:r w:rsidRPr="00141806">
        <w:rPr>
          <w:rFonts w:ascii="Times New Roman" w:hAnsi="Times New Roman" w:cs="Arial"/>
          <w:color w:val="0000FF"/>
        </w:rPr>
        <w:t xml:space="preserve"> inserted </w:t>
      </w:r>
      <w:r w:rsidR="00383DAD" w:rsidRPr="00141806">
        <w:rPr>
          <w:rFonts w:ascii="Times New Roman" w:hAnsi="Times New Roman" w:cs="Arial"/>
          <w:color w:val="0000FF"/>
        </w:rPr>
        <w:t>the</w:t>
      </w:r>
      <w:r w:rsidR="00DB0F4E" w:rsidRPr="00141806">
        <w:rPr>
          <w:rFonts w:ascii="Times New Roman" w:hAnsi="Times New Roman" w:cs="Arial"/>
          <w:color w:val="0000FF"/>
        </w:rPr>
        <w:t xml:space="preserve"> following</w:t>
      </w:r>
      <w:r w:rsidR="00383DAD" w:rsidRPr="00141806">
        <w:rPr>
          <w:rFonts w:ascii="Times New Roman" w:hAnsi="Times New Roman" w:cs="Arial"/>
          <w:color w:val="0000FF"/>
        </w:rPr>
        <w:t xml:space="preserve"> information:</w:t>
      </w:r>
    </w:p>
    <w:p w:rsidR="007770CE" w:rsidRPr="00141806" w:rsidRDefault="00383DAD" w:rsidP="006F49A3">
      <w:pPr>
        <w:pStyle w:val="Web"/>
        <w:spacing w:before="0" w:beforeAutospacing="0" w:after="0" w:afterAutospacing="0"/>
        <w:rPr>
          <w:rFonts w:ascii="Times New Roman" w:hAnsi="Times New Roman" w:cs="Arial"/>
        </w:rPr>
      </w:pPr>
      <w:r w:rsidRPr="00141806">
        <w:rPr>
          <w:rFonts w:ascii="Times New Roman" w:hAnsi="Times New Roman" w:cs="Arial"/>
          <w:color w:val="0000FF"/>
        </w:rPr>
        <w:t xml:space="preserve">[Introduction] </w:t>
      </w:r>
      <w:r w:rsidR="00CA608B" w:rsidRPr="00141806">
        <w:rPr>
          <w:rFonts w:ascii="Times New Roman" w:hAnsi="Times New Roman" w:cs="Arial"/>
          <w:color w:val="0000FF"/>
        </w:rPr>
        <w:t xml:space="preserve">except for the </w:t>
      </w:r>
      <w:proofErr w:type="spellStart"/>
      <w:r w:rsidR="00CA608B" w:rsidRPr="00141806">
        <w:rPr>
          <w:rFonts w:ascii="Times New Roman" w:hAnsi="Times New Roman" w:cs="Arial"/>
          <w:color w:val="0000FF"/>
        </w:rPr>
        <w:t>goniale</w:t>
      </w:r>
      <w:proofErr w:type="spellEnd"/>
      <w:r w:rsidR="00CA608B" w:rsidRPr="00141806">
        <w:rPr>
          <w:rFonts w:ascii="Times New Roman" w:hAnsi="Times New Roman" w:cs="Arial"/>
          <w:color w:val="0000FF"/>
        </w:rPr>
        <w:t xml:space="preserve"> part of the malleus</w:t>
      </w:r>
      <w:r w:rsidR="00CA608B" w:rsidRPr="00141806">
        <w:rPr>
          <w:rFonts w:ascii="Times New Roman" w:hAnsi="Times New Roman" w:cs="Arial"/>
        </w:rPr>
        <w:t xml:space="preserve"> </w:t>
      </w:r>
      <w:r w:rsidR="00CA608B" w:rsidRPr="00141806">
        <w:rPr>
          <w:rFonts w:ascii="Times New Roman" w:hAnsi="Times New Roman" w:cs="Arial"/>
          <w:color w:val="0000FF"/>
        </w:rPr>
        <w:t>(Rodriguez Vazquez, 1991; Tucker, 2004)”.</w:t>
      </w:r>
      <w:r w:rsidR="007770CE" w:rsidRPr="00141806">
        <w:rPr>
          <w:rFonts w:ascii="Times New Roman" w:hAnsi="Times New Roman" w:cs="Arial"/>
          <w:color w:val="0000FF"/>
        </w:rPr>
        <w:t xml:space="preserve"> </w:t>
      </w:r>
    </w:p>
    <w:p w:rsidR="006F49A3" w:rsidRPr="00141806" w:rsidRDefault="006F49A3" w:rsidP="006F49A3">
      <w:pPr>
        <w:pStyle w:val="Web"/>
        <w:spacing w:before="0" w:beforeAutospacing="0" w:after="0" w:afterAutospacing="0"/>
        <w:rPr>
          <w:rFonts w:ascii="Times New Roman" w:hAnsi="Times New Roman" w:cs="Arial"/>
        </w:rPr>
      </w:pPr>
    </w:p>
    <w:p w:rsidR="006F49A3" w:rsidRPr="00141806" w:rsidRDefault="00443FD5" w:rsidP="006F49A3">
      <w:pPr>
        <w:pStyle w:val="Web"/>
        <w:spacing w:before="0" w:beforeAutospacing="0" w:after="0" w:afterAutospacing="0"/>
        <w:rPr>
          <w:rFonts w:ascii="Times New Roman" w:hAnsi="Times New Roman" w:cs="Arial"/>
          <w:color w:val="0000FF"/>
        </w:rPr>
      </w:pPr>
      <w:r w:rsidRPr="00141806">
        <w:rPr>
          <w:rFonts w:ascii="Times New Roman" w:hAnsi="Times New Roman" w:cs="Arial"/>
          <w:i/>
        </w:rPr>
        <w:t>Line 109: As well as putting a whole figure reference here, particular numbered steps should be explicitly linked to the appropriate parts of Figure 1. For example, step 1.7 seems to equate to panel 1A, and it should say so. This applies also to Figures 2 to 5. See major comments.</w:t>
      </w:r>
      <w:r w:rsidR="006F49A3" w:rsidRPr="00141806">
        <w:rPr>
          <w:rFonts w:ascii="Times New Roman" w:hAnsi="Times New Roman" w:cs="Arial"/>
          <w:i/>
        </w:rPr>
        <w:t xml:space="preserve"> </w:t>
      </w:r>
      <w:r w:rsidR="006F49A3" w:rsidRPr="00141806">
        <w:rPr>
          <w:rFonts w:ascii="Times New Roman" w:hAnsi="Times New Roman" w:cs="Arial"/>
          <w:color w:val="0000FF"/>
        </w:rPr>
        <w:t>Corrected.</w:t>
      </w:r>
    </w:p>
    <w:p w:rsidR="006F49A3"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Line 112: "respiration" should be replaced with e.g. "respiratory ventilation".</w:t>
      </w:r>
    </w:p>
    <w:p w:rsidR="006F49A3" w:rsidRPr="00141806" w:rsidRDefault="00383DAD" w:rsidP="006F49A3">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Corrected</w:t>
      </w:r>
      <w:r w:rsidR="006F49A3" w:rsidRPr="00141806">
        <w:rPr>
          <w:rFonts w:ascii="Times New Roman" w:hAnsi="Times New Roman" w:cs="Arial"/>
          <w:color w:val="0000FF"/>
        </w:rPr>
        <w:t>.</w:t>
      </w:r>
    </w:p>
    <w:p w:rsidR="006F49A3" w:rsidRPr="00141806" w:rsidRDefault="006F49A3" w:rsidP="000625CC">
      <w:pPr>
        <w:pStyle w:val="Web"/>
        <w:spacing w:before="0" w:beforeAutospacing="0" w:after="0" w:afterAutospacing="0"/>
        <w:rPr>
          <w:rFonts w:ascii="Times New Roman" w:hAnsi="Times New Roman" w:cs="Arial"/>
        </w:rPr>
      </w:pPr>
    </w:p>
    <w:p w:rsidR="006F49A3"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Line 131: "further underneath (lateral to)". "Underneath" would normally be taken to mean "ventral to", so how does this equate to "lateral to"? This needs rephrasing.</w:t>
      </w:r>
    </w:p>
    <w:p w:rsidR="006F49A3" w:rsidRPr="00141806" w:rsidRDefault="00383DAD"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[1.8] </w:t>
      </w:r>
      <w:proofErr w:type="gramStart"/>
      <w:r w:rsidR="006F49A3" w:rsidRPr="00141806">
        <w:rPr>
          <w:rFonts w:ascii="Times New Roman" w:hAnsi="Times New Roman" w:cs="Arial"/>
          <w:color w:val="0000FF"/>
        </w:rPr>
        <w:t>We</w:t>
      </w:r>
      <w:proofErr w:type="gramEnd"/>
      <w:r w:rsidR="006F49A3" w:rsidRPr="00141806">
        <w:rPr>
          <w:rFonts w:ascii="Times New Roman" w:hAnsi="Times New Roman" w:cs="Arial"/>
          <w:color w:val="0000FF"/>
        </w:rPr>
        <w:t xml:space="preserve"> </w:t>
      </w:r>
      <w:r w:rsidR="00DB0F4E" w:rsidRPr="00141806">
        <w:rPr>
          <w:rFonts w:ascii="Times New Roman" w:hAnsi="Times New Roman" w:cs="Arial"/>
          <w:color w:val="0000FF"/>
        </w:rPr>
        <w:t xml:space="preserve">have now </w:t>
      </w:r>
      <w:r w:rsidR="006F49A3" w:rsidRPr="00141806">
        <w:rPr>
          <w:rFonts w:ascii="Times New Roman" w:hAnsi="Times New Roman" w:cs="Arial"/>
          <w:color w:val="0000FF"/>
        </w:rPr>
        <w:t xml:space="preserve">replaced “underneath” with “lateral to”. </w:t>
      </w:r>
    </w:p>
    <w:p w:rsidR="006F49A3" w:rsidRPr="00141806" w:rsidRDefault="006F49A3" w:rsidP="000625CC">
      <w:pPr>
        <w:pStyle w:val="Web"/>
        <w:spacing w:before="0" w:beforeAutospacing="0" w:after="0" w:afterAutospacing="0"/>
        <w:rPr>
          <w:rFonts w:ascii="Times New Roman" w:hAnsi="Times New Roman" w:cs="Arial"/>
        </w:rPr>
      </w:pPr>
    </w:p>
    <w:p w:rsidR="006F49A3"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Lines 146, and 254-5. The term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is NOT synonymous with "orbicular </w:t>
      </w:r>
      <w:proofErr w:type="spellStart"/>
      <w:r w:rsidRPr="00141806">
        <w:rPr>
          <w:rFonts w:ascii="Times New Roman" w:hAnsi="Times New Roman" w:cs="Arial"/>
          <w:i/>
        </w:rPr>
        <w:t>apophysis</w:t>
      </w:r>
      <w:proofErr w:type="spellEnd"/>
      <w:r w:rsidRPr="00141806">
        <w:rPr>
          <w:rFonts w:ascii="Times New Roman" w:hAnsi="Times New Roman" w:cs="Arial"/>
          <w:i/>
        </w:rPr>
        <w:t>": the two are different processes (see major comments above).</w:t>
      </w:r>
      <w:r w:rsidRPr="00141806">
        <w:rPr>
          <w:rFonts w:ascii="Times New Roman" w:hAnsi="Times New Roman" w:cs="Arial"/>
          <w:i/>
        </w:rPr>
        <w:br/>
      </w:r>
      <w:r w:rsidRPr="00141806">
        <w:rPr>
          <w:rFonts w:ascii="Times New Roman" w:hAnsi="Times New Roman" w:cs="Arial"/>
          <w:i/>
        </w:rPr>
        <w:lastRenderedPageBreak/>
        <w:t>To expand on this, the term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has been widely used - wrongly - in the developmental biology literature to refer to a prominent process of the mouse malleus, the one labelled in the current paper (e.g. in Fig. 6A). However, this term seems to have been borrowed, incorrectly, from the human anatomical literature. The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in humans is also known as the "lateral process", a projection at the base of the manubrium. Mice have this too. However, the authors are describing and labelling in their figures the "orbicular </w:t>
      </w:r>
      <w:proofErr w:type="spellStart"/>
      <w:r w:rsidRPr="00141806">
        <w:rPr>
          <w:rFonts w:ascii="Times New Roman" w:hAnsi="Times New Roman" w:cs="Arial"/>
          <w:i/>
        </w:rPr>
        <w:t>apophysis</w:t>
      </w:r>
      <w:proofErr w:type="spellEnd"/>
      <w:r w:rsidRPr="00141806">
        <w:rPr>
          <w:rFonts w:ascii="Times New Roman" w:hAnsi="Times New Roman" w:cs="Arial"/>
          <w:i/>
        </w:rPr>
        <w:t>", a different process which has no equivalent in humans. See Mason (2013) for a discussion and diagrams. All uses of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in this paper should be changed to "orbicular </w:t>
      </w:r>
      <w:proofErr w:type="spellStart"/>
      <w:r w:rsidRPr="00141806">
        <w:rPr>
          <w:rFonts w:ascii="Times New Roman" w:hAnsi="Times New Roman" w:cs="Arial"/>
          <w:i/>
        </w:rPr>
        <w:t>apophysis</w:t>
      </w:r>
      <w:proofErr w:type="spellEnd"/>
      <w:r w:rsidRPr="00141806">
        <w:rPr>
          <w:rFonts w:ascii="Times New Roman" w:hAnsi="Times New Roman" w:cs="Arial"/>
          <w:i/>
        </w:rPr>
        <w:t>", in text and figures. Mason (2013) can be cited as a reference, to avoid confusion.</w:t>
      </w:r>
    </w:p>
    <w:p w:rsidR="00301553" w:rsidRPr="00141806" w:rsidRDefault="00017BD9" w:rsidP="000625CC">
      <w:pPr>
        <w:pStyle w:val="Web"/>
        <w:spacing w:before="0" w:beforeAutospacing="0" w:after="0" w:afterAutospacing="0"/>
        <w:rPr>
          <w:rFonts w:ascii="Times New Roman" w:hAnsi="Times New Roman" w:cs="Arial"/>
        </w:rPr>
      </w:pPr>
      <w:r w:rsidRPr="00141806">
        <w:rPr>
          <w:rFonts w:ascii="Times New Roman" w:hAnsi="Times New Roman" w:cs="Arial"/>
          <w:color w:val="0000FF"/>
        </w:rPr>
        <w:t>We understand th</w:t>
      </w:r>
      <w:r w:rsidR="00DB0F4E" w:rsidRPr="00141806">
        <w:rPr>
          <w:rFonts w:ascii="Times New Roman" w:hAnsi="Times New Roman" w:cs="Arial"/>
          <w:color w:val="0000FF"/>
        </w:rPr>
        <w:t>is</w:t>
      </w:r>
      <w:r w:rsidRPr="00141806">
        <w:rPr>
          <w:rFonts w:ascii="Times New Roman" w:hAnsi="Times New Roman" w:cs="Arial"/>
          <w:color w:val="0000FF"/>
        </w:rPr>
        <w:t xml:space="preserve"> point. However, we would like to </w:t>
      </w:r>
      <w:r w:rsidR="00DB0F4E" w:rsidRPr="00141806">
        <w:rPr>
          <w:rFonts w:ascii="Times New Roman" w:hAnsi="Times New Roman" w:cs="Arial"/>
          <w:color w:val="0000FF"/>
        </w:rPr>
        <w:t xml:space="preserve">use both </w:t>
      </w:r>
      <w:r w:rsidRPr="00141806">
        <w:rPr>
          <w:rFonts w:ascii="Times New Roman" w:hAnsi="Times New Roman" w:cs="Arial"/>
          <w:color w:val="0000FF"/>
        </w:rPr>
        <w:t>“</w:t>
      </w:r>
      <w:proofErr w:type="spellStart"/>
      <w:r w:rsidRPr="00141806">
        <w:rPr>
          <w:rFonts w:ascii="Times New Roman" w:hAnsi="Times New Roman" w:cs="Arial"/>
          <w:color w:val="0000FF"/>
        </w:rPr>
        <w:t>processus</w:t>
      </w:r>
      <w:proofErr w:type="spellEnd"/>
      <w:r w:rsidRPr="00141806">
        <w:rPr>
          <w:rFonts w:ascii="Times New Roman" w:hAnsi="Times New Roman" w:cs="Arial"/>
          <w:color w:val="0000FF"/>
        </w:rPr>
        <w:t xml:space="preserve"> brevis” and “orbicular </w:t>
      </w:r>
      <w:proofErr w:type="spellStart"/>
      <w:r w:rsidRPr="00141806">
        <w:rPr>
          <w:rFonts w:ascii="Times New Roman" w:hAnsi="Times New Roman" w:cs="Arial"/>
          <w:color w:val="0000FF"/>
        </w:rPr>
        <w:t>apophysis</w:t>
      </w:r>
      <w:proofErr w:type="spellEnd"/>
      <w:r w:rsidRPr="00141806">
        <w:rPr>
          <w:rFonts w:ascii="Times New Roman" w:hAnsi="Times New Roman" w:cs="Arial"/>
          <w:color w:val="0000FF"/>
        </w:rPr>
        <w:t xml:space="preserve">”. </w:t>
      </w:r>
      <w:r w:rsidR="00301553" w:rsidRPr="00141806">
        <w:rPr>
          <w:rFonts w:ascii="Times New Roman" w:hAnsi="Times New Roman" w:cs="Arial"/>
          <w:color w:val="0000FF"/>
        </w:rPr>
        <w:t xml:space="preserve">Please see </w:t>
      </w:r>
      <w:r w:rsidR="00521BD4" w:rsidRPr="00141806">
        <w:rPr>
          <w:rFonts w:ascii="Times New Roman" w:hAnsi="Times New Roman" w:cs="Arial"/>
          <w:color w:val="0000FF"/>
        </w:rPr>
        <w:t xml:space="preserve">the </w:t>
      </w:r>
      <w:r w:rsidR="00301553" w:rsidRPr="00141806">
        <w:rPr>
          <w:rFonts w:ascii="Times New Roman" w:hAnsi="Times New Roman" w:cs="Arial"/>
          <w:color w:val="0000FF"/>
        </w:rPr>
        <w:t xml:space="preserve">separate sheet </w:t>
      </w:r>
      <w:r w:rsidR="00DB0F4E" w:rsidRPr="00141806">
        <w:rPr>
          <w:rFonts w:ascii="Times New Roman" w:hAnsi="Times New Roman" w:cs="Arial"/>
          <w:color w:val="0000FF"/>
        </w:rPr>
        <w:t>relevant to this</w:t>
      </w:r>
      <w:r w:rsidR="00301553" w:rsidRPr="00141806">
        <w:rPr>
          <w:rFonts w:ascii="Times New Roman" w:hAnsi="Times New Roman" w:cs="Arial"/>
          <w:color w:val="0000FF"/>
        </w:rPr>
        <w:t xml:space="preserve"> issue</w:t>
      </w:r>
      <w:r w:rsidR="00383DAD" w:rsidRPr="00141806">
        <w:rPr>
          <w:rFonts w:ascii="Times New Roman" w:hAnsi="Times New Roman" w:cs="Arial"/>
          <w:color w:val="0000FF"/>
        </w:rPr>
        <w:t xml:space="preserve"> below</w:t>
      </w:r>
      <w:r w:rsidR="00301553" w:rsidRPr="00141806">
        <w:rPr>
          <w:rFonts w:ascii="Times New Roman" w:hAnsi="Times New Roman" w:cs="Arial"/>
          <w:color w:val="0000FF"/>
        </w:rPr>
        <w:t>.</w:t>
      </w:r>
    </w:p>
    <w:p w:rsidR="006F49A3" w:rsidRPr="00141806" w:rsidRDefault="006F49A3" w:rsidP="000625CC">
      <w:pPr>
        <w:pStyle w:val="Web"/>
        <w:spacing w:before="0" w:beforeAutospacing="0" w:after="0" w:afterAutospacing="0"/>
        <w:rPr>
          <w:rFonts w:ascii="Times New Roman" w:hAnsi="Times New Roman" w:cs="Arial"/>
        </w:rPr>
      </w:pPr>
    </w:p>
    <w:p w:rsidR="006F49A3"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Line 173, 196, 235: "</w:t>
      </w:r>
      <w:proofErr w:type="spellStart"/>
      <w:r w:rsidRPr="00141806">
        <w:rPr>
          <w:rFonts w:ascii="Times New Roman" w:hAnsi="Times New Roman" w:cs="Arial"/>
          <w:i/>
        </w:rPr>
        <w:t>Styliform</w:t>
      </w:r>
      <w:proofErr w:type="spellEnd"/>
      <w:r w:rsidRPr="00141806">
        <w:rPr>
          <w:rFonts w:ascii="Times New Roman" w:hAnsi="Times New Roman" w:cs="Arial"/>
          <w:i/>
        </w:rPr>
        <w:t xml:space="preserve"> process" could perhaps be mistaken by those familiar with the human ear as the "styloid process", but the authors are actually referring to the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w:t>
      </w:r>
      <w:proofErr w:type="spellStart"/>
      <w:r w:rsidRPr="00141806">
        <w:rPr>
          <w:rFonts w:ascii="Times New Roman" w:hAnsi="Times New Roman" w:cs="Arial"/>
          <w:i/>
        </w:rPr>
        <w:t>styliformis</w:t>
      </w:r>
      <w:proofErr w:type="spellEnd"/>
      <w:r w:rsidRPr="00141806">
        <w:rPr>
          <w:rFonts w:ascii="Times New Roman" w:hAnsi="Times New Roman" w:cs="Arial"/>
          <w:i/>
        </w:rPr>
        <w:t>, a little process of bone contributing to the Eustachian tube. This should be made clearer. N.B. "</w:t>
      </w:r>
      <w:proofErr w:type="spellStart"/>
      <w:r w:rsidRPr="00141806">
        <w:rPr>
          <w:rFonts w:ascii="Times New Roman" w:hAnsi="Times New Roman" w:cs="Arial"/>
          <w:i/>
        </w:rPr>
        <w:t>styliform</w:t>
      </w:r>
      <w:proofErr w:type="spellEnd"/>
      <w:r w:rsidRPr="00141806">
        <w:rPr>
          <w:rFonts w:ascii="Times New Roman" w:hAnsi="Times New Roman" w:cs="Arial"/>
          <w:i/>
        </w:rPr>
        <w:t xml:space="preserve">" is an adjective so always needs to be paired with a noun (i.e. always write "the </w:t>
      </w:r>
      <w:proofErr w:type="spellStart"/>
      <w:r w:rsidRPr="00141806">
        <w:rPr>
          <w:rFonts w:ascii="Times New Roman" w:hAnsi="Times New Roman" w:cs="Arial"/>
          <w:i/>
        </w:rPr>
        <w:t>styliform</w:t>
      </w:r>
      <w:proofErr w:type="spellEnd"/>
      <w:r w:rsidRPr="00141806">
        <w:rPr>
          <w:rFonts w:ascii="Times New Roman" w:hAnsi="Times New Roman" w:cs="Arial"/>
          <w:i/>
        </w:rPr>
        <w:t xml:space="preserve"> process", not just "the </w:t>
      </w:r>
      <w:proofErr w:type="spellStart"/>
      <w:r w:rsidRPr="00141806">
        <w:rPr>
          <w:rFonts w:ascii="Times New Roman" w:hAnsi="Times New Roman" w:cs="Arial"/>
          <w:i/>
        </w:rPr>
        <w:t>styliform</w:t>
      </w:r>
      <w:proofErr w:type="spellEnd"/>
      <w:r w:rsidRPr="00141806">
        <w:rPr>
          <w:rFonts w:ascii="Times New Roman" w:hAnsi="Times New Roman" w:cs="Arial"/>
          <w:i/>
        </w:rPr>
        <w:t>").</w:t>
      </w:r>
    </w:p>
    <w:p w:rsidR="002A2327" w:rsidRPr="00141806" w:rsidRDefault="00A92EFE" w:rsidP="002A2327">
      <w:pPr>
        <w:pStyle w:val="a8"/>
        <w:ind w:left="0"/>
        <w:jc w:val="left"/>
        <w:rPr>
          <w:rFonts w:ascii="Times New Roman" w:hAnsi="Times New Roman" w:cs="Arial"/>
          <w:color w:val="0000FF"/>
        </w:rPr>
      </w:pPr>
      <w:r w:rsidRPr="00141806">
        <w:rPr>
          <w:rFonts w:ascii="Times New Roman" w:hAnsi="Times New Roman" w:cs="Arial"/>
          <w:color w:val="0000FF"/>
        </w:rPr>
        <w:t>[</w:t>
      </w:r>
      <w:r w:rsidR="002A2327" w:rsidRPr="00141806">
        <w:rPr>
          <w:rFonts w:ascii="Times New Roman" w:hAnsi="Times New Roman" w:cs="Arial"/>
          <w:color w:val="0000FF"/>
        </w:rPr>
        <w:t>1.10</w:t>
      </w:r>
      <w:r w:rsidRPr="00141806">
        <w:rPr>
          <w:rFonts w:ascii="Times New Roman" w:hAnsi="Times New Roman" w:cs="Arial"/>
          <w:color w:val="0000FF"/>
        </w:rPr>
        <w:t>]</w:t>
      </w:r>
      <w:r w:rsidR="002A2327" w:rsidRPr="00141806">
        <w:rPr>
          <w:rFonts w:ascii="Times New Roman" w:hAnsi="Times New Roman" w:cs="Arial"/>
          <w:color w:val="0000FF"/>
        </w:rPr>
        <w:t xml:space="preserve"> We </w:t>
      </w:r>
      <w:r w:rsidR="00DB0F4E" w:rsidRPr="00141806">
        <w:rPr>
          <w:rFonts w:ascii="Times New Roman" w:hAnsi="Times New Roman" w:cs="Arial"/>
          <w:color w:val="0000FF"/>
        </w:rPr>
        <w:t xml:space="preserve">have </w:t>
      </w:r>
      <w:r w:rsidR="002A2327" w:rsidRPr="00141806">
        <w:rPr>
          <w:rFonts w:ascii="Times New Roman" w:hAnsi="Times New Roman" w:cs="Arial"/>
          <w:color w:val="0000FF"/>
        </w:rPr>
        <w:t>added</w:t>
      </w:r>
      <w:r w:rsidR="003D5D88" w:rsidRPr="00141806">
        <w:rPr>
          <w:rFonts w:ascii="Times New Roman" w:hAnsi="Times New Roman" w:cs="Arial"/>
          <w:color w:val="0000FF"/>
        </w:rPr>
        <w:t>,</w:t>
      </w:r>
      <w:r w:rsidR="002A2327" w:rsidRPr="00141806">
        <w:rPr>
          <w:rFonts w:ascii="Times New Roman" w:hAnsi="Times New Roman" w:cs="Arial"/>
          <w:color w:val="0000FF"/>
        </w:rPr>
        <w:t xml:space="preserve"> “</w:t>
      </w:r>
      <w:r w:rsidR="003D5D88" w:rsidRPr="00141806">
        <w:rPr>
          <w:rFonts w:ascii="Times New Roman" w:hAnsi="Times New Roman" w:cs="Arial"/>
          <w:color w:val="0000FF"/>
        </w:rPr>
        <w:t xml:space="preserve">Note that the </w:t>
      </w:r>
      <w:proofErr w:type="spellStart"/>
      <w:r w:rsidR="003D5D88" w:rsidRPr="00141806">
        <w:rPr>
          <w:rFonts w:ascii="Times New Roman" w:hAnsi="Times New Roman" w:cs="Arial"/>
          <w:color w:val="0000FF"/>
        </w:rPr>
        <w:t>styliform</w:t>
      </w:r>
      <w:proofErr w:type="spellEnd"/>
      <w:r w:rsidR="003D5D88" w:rsidRPr="00141806">
        <w:rPr>
          <w:rFonts w:ascii="Times New Roman" w:hAnsi="Times New Roman" w:cs="Arial"/>
          <w:color w:val="0000FF"/>
        </w:rPr>
        <w:t xml:space="preserve"> process (</w:t>
      </w:r>
      <w:proofErr w:type="spellStart"/>
      <w:r w:rsidR="003D5D88" w:rsidRPr="00141806">
        <w:rPr>
          <w:rFonts w:ascii="Times New Roman" w:hAnsi="Times New Roman" w:cs="Arial"/>
          <w:color w:val="0000FF"/>
        </w:rPr>
        <w:t>Sp</w:t>
      </w:r>
      <w:proofErr w:type="spellEnd"/>
      <w:r w:rsidR="003D5D88" w:rsidRPr="00141806">
        <w:rPr>
          <w:rFonts w:ascii="Times New Roman" w:hAnsi="Times New Roman" w:cs="Arial"/>
          <w:color w:val="0000FF"/>
        </w:rPr>
        <w:t>), which supports the tympanic opening of the Eustachian tube 41, is distinct from the styloid process of the temporal bone.</w:t>
      </w:r>
      <w:r w:rsidR="00CA608B" w:rsidRPr="00141806">
        <w:rPr>
          <w:rFonts w:ascii="Times New Roman" w:hAnsi="Times New Roman" w:cs="Arial"/>
          <w:color w:val="0000FF"/>
        </w:rPr>
        <w:t>”</w:t>
      </w:r>
    </w:p>
    <w:p w:rsidR="002322FE" w:rsidRPr="00141806" w:rsidRDefault="002322FE" w:rsidP="002A2327">
      <w:pPr>
        <w:pStyle w:val="a8"/>
        <w:ind w:left="0"/>
        <w:jc w:val="left"/>
        <w:rPr>
          <w:rFonts w:ascii="Times New Roman" w:hAnsi="Times New Roman" w:cs="Arial"/>
          <w:color w:val="0000FF"/>
        </w:rPr>
      </w:pPr>
    </w:p>
    <w:p w:rsidR="00301553" w:rsidRPr="00141806" w:rsidRDefault="00A92EFE"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t>
      </w:r>
      <w:r w:rsidR="00301553" w:rsidRPr="00141806">
        <w:rPr>
          <w:rFonts w:ascii="Times New Roman" w:hAnsi="Times New Roman" w:cs="Arial"/>
          <w:color w:val="0000FF"/>
        </w:rPr>
        <w:t>3.1.2</w:t>
      </w:r>
      <w:r w:rsidRPr="00141806">
        <w:rPr>
          <w:rFonts w:ascii="Times New Roman" w:hAnsi="Times New Roman" w:cs="Arial"/>
          <w:color w:val="0000FF"/>
        </w:rPr>
        <w:t>]</w:t>
      </w:r>
      <w:proofErr w:type="gramStart"/>
      <w:r w:rsidR="00301553" w:rsidRPr="00141806">
        <w:rPr>
          <w:rFonts w:ascii="Times New Roman" w:hAnsi="Times New Roman" w:cs="Arial"/>
          <w:color w:val="0000FF"/>
        </w:rPr>
        <w:t>,</w:t>
      </w:r>
      <w:r w:rsidRPr="00141806">
        <w:rPr>
          <w:rFonts w:ascii="Times New Roman" w:hAnsi="Times New Roman" w:cs="Arial"/>
          <w:color w:val="0000FF"/>
        </w:rPr>
        <w:t>[</w:t>
      </w:r>
      <w:proofErr w:type="gramEnd"/>
      <w:r w:rsidR="00301553" w:rsidRPr="00141806">
        <w:rPr>
          <w:rFonts w:ascii="Times New Roman" w:hAnsi="Times New Roman" w:cs="Arial"/>
          <w:color w:val="0000FF"/>
        </w:rPr>
        <w:t xml:space="preserve"> </w:t>
      </w:r>
      <w:r w:rsidRPr="00141806">
        <w:rPr>
          <w:rFonts w:ascii="Times New Roman" w:hAnsi="Times New Roman" w:cs="Arial"/>
          <w:color w:val="0000FF"/>
        </w:rPr>
        <w:t>3.2.2]</w:t>
      </w:r>
      <w:r w:rsidR="00301553" w:rsidRPr="00141806">
        <w:rPr>
          <w:rFonts w:ascii="Times New Roman" w:hAnsi="Times New Roman" w:cs="Arial"/>
          <w:color w:val="0000FF"/>
        </w:rPr>
        <w:t xml:space="preserve"> “the </w:t>
      </w:r>
      <w:proofErr w:type="spellStart"/>
      <w:r w:rsidR="00301553" w:rsidRPr="00141806">
        <w:rPr>
          <w:rFonts w:ascii="Times New Roman" w:hAnsi="Times New Roman" w:cs="Arial"/>
          <w:color w:val="0000FF"/>
        </w:rPr>
        <w:t>styliform</w:t>
      </w:r>
      <w:proofErr w:type="spellEnd"/>
      <w:r w:rsidR="00301553" w:rsidRPr="00141806">
        <w:rPr>
          <w:rFonts w:ascii="Times New Roman" w:hAnsi="Times New Roman" w:cs="Arial"/>
          <w:color w:val="0000FF"/>
        </w:rPr>
        <w:t xml:space="preserve">” </w:t>
      </w:r>
      <w:r w:rsidR="00525B65" w:rsidRPr="00141806">
        <w:rPr>
          <w:rFonts w:ascii="Times New Roman" w:hAnsi="Times New Roman" w:cs="Arial"/>
          <w:color w:val="0000FF"/>
        </w:rPr>
        <w:t>was replaced by</w:t>
      </w:r>
      <w:r w:rsidR="00301553" w:rsidRPr="00141806">
        <w:rPr>
          <w:rFonts w:ascii="Times New Roman" w:hAnsi="Times New Roman" w:cs="Arial"/>
          <w:color w:val="0000FF"/>
        </w:rPr>
        <w:t xml:space="preserve"> “the </w:t>
      </w:r>
      <w:proofErr w:type="spellStart"/>
      <w:r w:rsidR="00301553" w:rsidRPr="00141806">
        <w:rPr>
          <w:rFonts w:ascii="Times New Roman" w:hAnsi="Times New Roman" w:cs="Arial"/>
          <w:color w:val="0000FF"/>
        </w:rPr>
        <w:t>styliform</w:t>
      </w:r>
      <w:proofErr w:type="spellEnd"/>
      <w:r w:rsidR="00301553" w:rsidRPr="00141806">
        <w:rPr>
          <w:rFonts w:ascii="Times New Roman" w:hAnsi="Times New Roman" w:cs="Arial"/>
          <w:color w:val="0000FF"/>
        </w:rPr>
        <w:t xml:space="preserve"> process”.</w:t>
      </w:r>
    </w:p>
    <w:p w:rsidR="006F49A3" w:rsidRPr="00141806" w:rsidRDefault="006F49A3" w:rsidP="000625CC">
      <w:pPr>
        <w:pStyle w:val="Web"/>
        <w:spacing w:before="0" w:beforeAutospacing="0" w:after="0" w:afterAutospacing="0"/>
        <w:rPr>
          <w:rFonts w:ascii="Times New Roman" w:hAnsi="Times New Roman" w:cs="Arial"/>
        </w:rPr>
      </w:pPr>
    </w:p>
    <w:p w:rsidR="00E14CC1" w:rsidRPr="00141806" w:rsidRDefault="00443FD5"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i/>
        </w:rPr>
        <w:t>Line 181: change "every other days" to "every other day".</w:t>
      </w:r>
      <w:r w:rsidR="00E14CC1" w:rsidRPr="00141806">
        <w:rPr>
          <w:rFonts w:ascii="Times New Roman" w:hAnsi="Times New Roman" w:cs="Arial"/>
          <w:i/>
        </w:rPr>
        <w:t xml:space="preserve"> </w:t>
      </w:r>
      <w:r w:rsidR="00E14CC1" w:rsidRPr="00141806">
        <w:rPr>
          <w:rFonts w:ascii="Times New Roman" w:hAnsi="Times New Roman" w:cs="Arial"/>
          <w:color w:val="0000FF"/>
        </w:rPr>
        <w:t>Corrected.</w:t>
      </w:r>
    </w:p>
    <w:p w:rsidR="006F49A3" w:rsidRPr="00141806" w:rsidRDefault="006F49A3" w:rsidP="000625CC">
      <w:pPr>
        <w:pStyle w:val="Web"/>
        <w:spacing w:before="0" w:beforeAutospacing="0" w:after="0" w:afterAutospacing="0"/>
        <w:rPr>
          <w:rFonts w:ascii="Times New Roman" w:hAnsi="Times New Roman" w:cs="Arial"/>
        </w:rPr>
      </w:pPr>
    </w:p>
    <w:p w:rsidR="00525B65"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 xml:space="preserve">Lines 215-6: The method discussed here suggests that the tympanic membrane should be parallel to the bottom of the embedding dish, in order to get sagittal sections (N.B. this should be "parasagittal", i.e. parallel to the sagittal plane down the midline). This seems to imply that the tympanic membrane in mice is oriented in the parasagittal plane. However, it is in fact inclined at an angle of maybe 20-30 degrees to the vertical, according to the diagram in van </w:t>
      </w:r>
      <w:proofErr w:type="spellStart"/>
      <w:r w:rsidRPr="00141806">
        <w:rPr>
          <w:rFonts w:ascii="Times New Roman" w:hAnsi="Times New Roman" w:cs="Arial"/>
          <w:i/>
        </w:rPr>
        <w:t>Kampen</w:t>
      </w:r>
      <w:proofErr w:type="spellEnd"/>
      <w:r w:rsidRPr="00141806">
        <w:rPr>
          <w:rFonts w:ascii="Times New Roman" w:hAnsi="Times New Roman" w:cs="Arial"/>
          <w:i/>
        </w:rPr>
        <w:t xml:space="preserve"> (1905: p.553). Has this orientation been taken into consideration?</w:t>
      </w:r>
      <w:r w:rsidRPr="00141806">
        <w:rPr>
          <w:rFonts w:ascii="Times New Roman" w:hAnsi="Times New Roman" w:cs="Arial"/>
          <w:i/>
        </w:rPr>
        <w:br/>
      </w:r>
      <w:proofErr w:type="gramStart"/>
      <w:r w:rsidRPr="00141806">
        <w:rPr>
          <w:rFonts w:ascii="Times New Roman" w:hAnsi="Times New Roman" w:cs="Arial"/>
          <w:i/>
        </w:rPr>
        <w:t>van</w:t>
      </w:r>
      <w:proofErr w:type="gramEnd"/>
      <w:r w:rsidRPr="00141806">
        <w:rPr>
          <w:rFonts w:ascii="Times New Roman" w:hAnsi="Times New Roman" w:cs="Arial"/>
          <w:i/>
        </w:rPr>
        <w:t xml:space="preserve"> </w:t>
      </w:r>
      <w:proofErr w:type="spellStart"/>
      <w:r w:rsidRPr="00141806">
        <w:rPr>
          <w:rFonts w:ascii="Times New Roman" w:hAnsi="Times New Roman" w:cs="Arial"/>
          <w:i/>
        </w:rPr>
        <w:t>Kampen</w:t>
      </w:r>
      <w:proofErr w:type="spellEnd"/>
      <w:r w:rsidRPr="00141806">
        <w:rPr>
          <w:rFonts w:ascii="Times New Roman" w:hAnsi="Times New Roman" w:cs="Arial"/>
          <w:i/>
        </w:rPr>
        <w:t xml:space="preserve">, P.N. (1905) Die </w:t>
      </w:r>
      <w:proofErr w:type="spellStart"/>
      <w:r w:rsidRPr="00141806">
        <w:rPr>
          <w:rFonts w:ascii="Times New Roman" w:hAnsi="Times New Roman" w:cs="Arial"/>
          <w:i/>
        </w:rPr>
        <w:t>Tympanalgegend</w:t>
      </w:r>
      <w:proofErr w:type="spellEnd"/>
      <w:r w:rsidRPr="00141806">
        <w:rPr>
          <w:rFonts w:ascii="Times New Roman" w:hAnsi="Times New Roman" w:cs="Arial"/>
          <w:i/>
        </w:rPr>
        <w:t xml:space="preserve"> des </w:t>
      </w:r>
      <w:proofErr w:type="spellStart"/>
      <w:r w:rsidRPr="00141806">
        <w:rPr>
          <w:rFonts w:ascii="Times New Roman" w:hAnsi="Times New Roman" w:cs="Arial"/>
          <w:i/>
        </w:rPr>
        <w:t>Säugetierschädels</w:t>
      </w:r>
      <w:proofErr w:type="spellEnd"/>
      <w:r w:rsidRPr="00141806">
        <w:rPr>
          <w:rFonts w:ascii="Times New Roman" w:hAnsi="Times New Roman" w:cs="Arial"/>
          <w:i/>
        </w:rPr>
        <w:t xml:space="preserve">. </w:t>
      </w:r>
      <w:proofErr w:type="spellStart"/>
      <w:r w:rsidRPr="00141806">
        <w:rPr>
          <w:rFonts w:ascii="Times New Roman" w:hAnsi="Times New Roman" w:cs="Arial"/>
          <w:i/>
        </w:rPr>
        <w:t>Gegenbaurs</w:t>
      </w:r>
      <w:proofErr w:type="spellEnd"/>
      <w:r w:rsidRPr="00141806">
        <w:rPr>
          <w:rFonts w:ascii="Times New Roman" w:hAnsi="Times New Roman" w:cs="Arial"/>
          <w:i/>
        </w:rPr>
        <w:t xml:space="preserve"> </w:t>
      </w:r>
      <w:proofErr w:type="spellStart"/>
      <w:r w:rsidRPr="00141806">
        <w:rPr>
          <w:rFonts w:ascii="Times New Roman" w:hAnsi="Times New Roman" w:cs="Arial"/>
          <w:i/>
        </w:rPr>
        <w:t>Morphologisches</w:t>
      </w:r>
      <w:proofErr w:type="spellEnd"/>
      <w:r w:rsidRPr="00141806">
        <w:rPr>
          <w:rFonts w:ascii="Times New Roman" w:hAnsi="Times New Roman" w:cs="Arial"/>
          <w:i/>
        </w:rPr>
        <w:t xml:space="preserve"> </w:t>
      </w:r>
      <w:proofErr w:type="spellStart"/>
      <w:r w:rsidRPr="00141806">
        <w:rPr>
          <w:rFonts w:ascii="Times New Roman" w:hAnsi="Times New Roman" w:cs="Arial"/>
          <w:i/>
        </w:rPr>
        <w:t>Jahrbuch</w:t>
      </w:r>
      <w:proofErr w:type="spellEnd"/>
      <w:r w:rsidRPr="00141806">
        <w:rPr>
          <w:rFonts w:ascii="Times New Roman" w:hAnsi="Times New Roman" w:cs="Arial"/>
          <w:i/>
        </w:rPr>
        <w:t xml:space="preserve"> 34: 321-722.</w:t>
      </w:r>
    </w:p>
    <w:p w:rsidR="006D3BCB" w:rsidRPr="00141806" w:rsidRDefault="00A92EFE"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t>
      </w:r>
      <w:r w:rsidR="00897B53" w:rsidRPr="00141806">
        <w:rPr>
          <w:rFonts w:ascii="Times New Roman" w:hAnsi="Times New Roman" w:cs="Arial"/>
          <w:color w:val="0000FF"/>
        </w:rPr>
        <w:t>4.1</w:t>
      </w:r>
      <w:r w:rsidRPr="00141806">
        <w:rPr>
          <w:rFonts w:ascii="Times New Roman" w:hAnsi="Times New Roman" w:cs="Arial"/>
          <w:color w:val="0000FF"/>
        </w:rPr>
        <w:t>]</w:t>
      </w:r>
      <w:r w:rsidR="00897B53" w:rsidRPr="00141806">
        <w:rPr>
          <w:rFonts w:ascii="Times New Roman" w:hAnsi="Times New Roman" w:cs="Arial"/>
          <w:color w:val="0000FF"/>
        </w:rPr>
        <w:t xml:space="preserve"> Corrected to “Longitudinal (parasagittal) sectioning of the malleus”</w:t>
      </w:r>
      <w:r w:rsidR="006D3BCB" w:rsidRPr="00141806">
        <w:rPr>
          <w:rFonts w:ascii="Times New Roman" w:hAnsi="Times New Roman" w:cs="Arial"/>
          <w:color w:val="0000FF"/>
        </w:rPr>
        <w:t xml:space="preserve"> </w:t>
      </w:r>
    </w:p>
    <w:p w:rsidR="003D5D88" w:rsidRPr="00141806" w:rsidRDefault="006D3BCB" w:rsidP="000625CC">
      <w:pPr>
        <w:pStyle w:val="Web"/>
        <w:spacing w:before="0" w:beforeAutospacing="0" w:after="0" w:afterAutospacing="0"/>
        <w:rPr>
          <w:rFonts w:ascii="Calibri" w:hAnsi="Calibri" w:cs="Arial"/>
          <w:color w:val="0000FF"/>
        </w:rPr>
      </w:pPr>
      <w:r w:rsidRPr="00141806">
        <w:rPr>
          <w:rFonts w:ascii="Times New Roman" w:hAnsi="Times New Roman" w:cs="Arial"/>
          <w:color w:val="0000FF"/>
        </w:rPr>
        <w:lastRenderedPageBreak/>
        <w:t>We also added</w:t>
      </w:r>
      <w:r w:rsidR="00DB0F4E" w:rsidRPr="00141806">
        <w:rPr>
          <w:rFonts w:ascii="Times New Roman" w:hAnsi="Times New Roman" w:cs="Arial"/>
          <w:color w:val="0000FF"/>
        </w:rPr>
        <w:t>,</w:t>
      </w:r>
      <w:r w:rsidRPr="00141806">
        <w:rPr>
          <w:rFonts w:ascii="Times New Roman" w:hAnsi="Times New Roman" w:cs="Arial"/>
          <w:color w:val="0000FF"/>
        </w:rPr>
        <w:t xml:space="preserve"> “Note that the tympanic membrane and malleus are inclined at</w:t>
      </w:r>
      <w:r w:rsidR="00007000">
        <w:rPr>
          <w:rFonts w:ascii="Times New Roman" w:hAnsi="Times New Roman" w:cs="Arial"/>
          <w:color w:val="0000FF"/>
        </w:rPr>
        <w:t xml:space="preserve"> an angle at approximately </w:t>
      </w:r>
      <w:r w:rsidRPr="00141806">
        <w:rPr>
          <w:rFonts w:ascii="Times New Roman" w:hAnsi="Times New Roman" w:cs="Arial"/>
          <w:color w:val="0000FF"/>
        </w:rPr>
        <w:t>30 degrees to the vertical in the head (</w:t>
      </w:r>
      <w:r w:rsidR="00C47ECA">
        <w:rPr>
          <w:rFonts w:ascii="Times New Roman" w:hAnsi="Times New Roman" w:cs="Arial"/>
          <w:color w:val="0000FF"/>
        </w:rPr>
        <w:t xml:space="preserve">Figure 4A, </w:t>
      </w:r>
      <w:r w:rsidRPr="00141806">
        <w:rPr>
          <w:rFonts w:ascii="Times New Roman" w:hAnsi="Times New Roman" w:cs="Arial"/>
          <w:color w:val="0000FF"/>
        </w:rPr>
        <w:t xml:space="preserve">Fig. 59 in </w:t>
      </w:r>
      <w:proofErr w:type="spellStart"/>
      <w:r w:rsidRPr="00141806">
        <w:rPr>
          <w:rFonts w:ascii="Times New Roman" w:hAnsi="Times New Roman" w:cs="Arial"/>
          <w:color w:val="0000FF"/>
        </w:rPr>
        <w:t>Kampen</w:t>
      </w:r>
      <w:proofErr w:type="spellEnd"/>
      <w:r w:rsidRPr="00141806">
        <w:rPr>
          <w:rFonts w:ascii="Times New Roman" w:hAnsi="Times New Roman" w:cs="Arial"/>
          <w:color w:val="0000FF"/>
        </w:rPr>
        <w:t>, 1905).”</w:t>
      </w:r>
    </w:p>
    <w:p w:rsidR="00525B65" w:rsidRPr="00141806" w:rsidRDefault="003D5D88" w:rsidP="000625CC">
      <w:pPr>
        <w:pStyle w:val="Web"/>
        <w:spacing w:before="0" w:beforeAutospacing="0" w:after="0" w:afterAutospacing="0"/>
        <w:rPr>
          <w:rFonts w:ascii="Times New Roman" w:hAnsi="Times New Roman" w:cs="Arial"/>
        </w:rPr>
      </w:pPr>
      <w:r w:rsidRPr="00141806">
        <w:rPr>
          <w:rFonts w:ascii="Times New Roman" w:hAnsi="Times New Roman" w:cs="Arial"/>
        </w:rPr>
        <w:t xml:space="preserve"> </w:t>
      </w:r>
    </w:p>
    <w:p w:rsidR="006F49A3"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Lines 222-4: Along similar lines to the above, is the manubrium really exactly horizontal? I suggest that it should be made clear that the planes referred to (parasagittal and horizontal) are only approximate. "Vertical to the bottom" should presumably read "perpendicular to the bottom".</w:t>
      </w:r>
    </w:p>
    <w:p w:rsidR="00F81B40" w:rsidRPr="00141806" w:rsidRDefault="00F81B40"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We explained that the planes are relative to the malleus in Figure</w:t>
      </w:r>
      <w:r w:rsidR="00C2609D" w:rsidRPr="00141806">
        <w:rPr>
          <w:rFonts w:ascii="Times New Roman" w:hAnsi="Times New Roman" w:cs="Arial"/>
          <w:color w:val="0000FF"/>
        </w:rPr>
        <w:t xml:space="preserve"> 4</w:t>
      </w:r>
      <w:r w:rsidRPr="00141806">
        <w:rPr>
          <w:rFonts w:ascii="Times New Roman" w:hAnsi="Times New Roman" w:cs="Arial"/>
          <w:color w:val="0000FF"/>
        </w:rPr>
        <w:t>.</w:t>
      </w:r>
    </w:p>
    <w:p w:rsidR="00C2609D" w:rsidRPr="00141806" w:rsidRDefault="00C2609D" w:rsidP="00C2609D">
      <w:pPr>
        <w:pStyle w:val="Web"/>
        <w:widowControl w:val="0"/>
        <w:autoSpaceDE w:val="0"/>
        <w:autoSpaceDN w:val="0"/>
        <w:adjustRightInd w:val="0"/>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[4.1.1] </w:t>
      </w:r>
      <w:r w:rsidR="003D5D88" w:rsidRPr="00141806">
        <w:rPr>
          <w:rFonts w:ascii="Times New Roman" w:hAnsi="Times New Roman" w:cs="Arial"/>
          <w:color w:val="0000FF"/>
        </w:rPr>
        <w:t>Note that the tympanic membrane is inclined at an angle at 20-30 degrees to the vertical in the mouse head (</w:t>
      </w:r>
      <w:r w:rsidR="00C47ECA">
        <w:rPr>
          <w:rFonts w:ascii="Times New Roman" w:hAnsi="Times New Roman" w:cs="Arial"/>
          <w:color w:val="0000FF"/>
        </w:rPr>
        <w:t xml:space="preserve">Figure 4A, </w:t>
      </w:r>
      <w:r w:rsidR="003D5D88" w:rsidRPr="00141806">
        <w:rPr>
          <w:rFonts w:ascii="Times New Roman" w:hAnsi="Times New Roman" w:cs="Arial"/>
          <w:color w:val="0000FF"/>
        </w:rPr>
        <w:t xml:space="preserve">Fig. 59 in </w:t>
      </w:r>
      <w:proofErr w:type="spellStart"/>
      <w:r w:rsidR="00CA608B" w:rsidRPr="00141806">
        <w:rPr>
          <w:rFonts w:ascii="Times New Roman" w:hAnsi="Times New Roman" w:cs="Arial"/>
          <w:color w:val="0000FF"/>
        </w:rPr>
        <w:t>Kampen</w:t>
      </w:r>
      <w:proofErr w:type="spellEnd"/>
      <w:r w:rsidR="00CA608B" w:rsidRPr="00141806">
        <w:rPr>
          <w:rFonts w:ascii="Times New Roman" w:hAnsi="Times New Roman" w:cs="Arial"/>
          <w:color w:val="0000FF"/>
        </w:rPr>
        <w:t>, 1905).</w:t>
      </w:r>
    </w:p>
    <w:p w:rsidR="00C2609D" w:rsidRPr="00141806" w:rsidRDefault="00C2609D" w:rsidP="000625CC">
      <w:pPr>
        <w:pStyle w:val="Web"/>
        <w:spacing w:before="0" w:beforeAutospacing="0" w:after="0" w:afterAutospacing="0"/>
        <w:rPr>
          <w:rFonts w:ascii="Times New Roman" w:hAnsi="Times New Roman" w:cs="Arial"/>
          <w:color w:val="0000FF"/>
        </w:rPr>
      </w:pPr>
    </w:p>
    <w:p w:rsidR="009B4385" w:rsidRPr="00141806" w:rsidRDefault="00C2609D"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[4.2.1] [4.3.1] </w:t>
      </w:r>
      <w:r w:rsidR="009B4385" w:rsidRPr="00141806">
        <w:rPr>
          <w:rFonts w:ascii="Times New Roman" w:hAnsi="Times New Roman" w:cs="Arial"/>
          <w:color w:val="0000FF"/>
        </w:rPr>
        <w:t>Corrected to "perpendicular to the bottom".</w:t>
      </w:r>
    </w:p>
    <w:p w:rsidR="006F49A3"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rPr>
        <w:br/>
        <w:t>Line 238: Movie 1 is not included within the material provided to me as a Reviewer.</w:t>
      </w:r>
    </w:p>
    <w:p w:rsidR="00C2609D" w:rsidRPr="00141806" w:rsidRDefault="00C2609D" w:rsidP="00C2609D">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We</w:t>
      </w:r>
      <w:r w:rsidR="00CA5417" w:rsidRPr="00141806">
        <w:rPr>
          <w:rFonts w:ascii="Times New Roman" w:hAnsi="Times New Roman" w:cs="Arial" w:hint="eastAsia"/>
          <w:color w:val="0000FF"/>
        </w:rPr>
        <w:t xml:space="preserve"> no</w:t>
      </w:r>
      <w:r w:rsidR="00CA5417" w:rsidRPr="00141806">
        <w:rPr>
          <w:rFonts w:ascii="Times New Roman" w:hAnsi="Times New Roman" w:cs="Arial"/>
          <w:color w:val="0000FF"/>
        </w:rPr>
        <w:t xml:space="preserve">w provide Movies 1-3, and provide references to them. </w:t>
      </w:r>
    </w:p>
    <w:p w:rsidR="00C2609D" w:rsidRPr="00141806" w:rsidRDefault="00C2609D" w:rsidP="000625CC">
      <w:pPr>
        <w:pStyle w:val="Web"/>
        <w:spacing w:before="0" w:beforeAutospacing="0" w:after="0" w:afterAutospacing="0"/>
        <w:rPr>
          <w:rFonts w:ascii="Times New Roman" w:hAnsi="Times New Roman" w:cs="Arial"/>
        </w:rPr>
      </w:pPr>
    </w:p>
    <w:p w:rsidR="006F49A3"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Lines 253, 262: Birds have wings of many different shapes and aspect ratios, so this is not a very useful description! The sword analogy is better.</w:t>
      </w:r>
    </w:p>
    <w:p w:rsidR="00E146CC" w:rsidRPr="00141806" w:rsidRDefault="00C2609D"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[Representative results] </w:t>
      </w:r>
      <w:r w:rsidR="009B4385" w:rsidRPr="00141806">
        <w:rPr>
          <w:rFonts w:ascii="Times New Roman" w:hAnsi="Times New Roman" w:cs="Arial"/>
          <w:color w:val="0000FF"/>
        </w:rPr>
        <w:t xml:space="preserve">The </w:t>
      </w:r>
      <w:r w:rsidR="00E146CC" w:rsidRPr="00141806">
        <w:rPr>
          <w:rFonts w:ascii="Times New Roman" w:hAnsi="Times New Roman" w:cs="Arial"/>
          <w:color w:val="0000FF"/>
        </w:rPr>
        <w:t xml:space="preserve">“bird wing-like” </w:t>
      </w:r>
      <w:r w:rsidR="009B4385" w:rsidRPr="00141806">
        <w:rPr>
          <w:rFonts w:ascii="Times New Roman" w:hAnsi="Times New Roman" w:cs="Arial"/>
          <w:color w:val="0000FF"/>
        </w:rPr>
        <w:t>was replaced by</w:t>
      </w:r>
      <w:r w:rsidR="00E3058F" w:rsidRPr="00141806">
        <w:rPr>
          <w:rFonts w:ascii="Times New Roman" w:hAnsi="Times New Roman" w:cs="Arial"/>
          <w:color w:val="0000FF"/>
        </w:rPr>
        <w:t xml:space="preserve"> “gliding-</w:t>
      </w:r>
      <w:r w:rsidR="00E146CC" w:rsidRPr="00141806">
        <w:rPr>
          <w:rFonts w:ascii="Times New Roman" w:hAnsi="Times New Roman" w:cs="Arial"/>
          <w:color w:val="0000FF"/>
        </w:rPr>
        <w:t>seagull-wing-like”.</w:t>
      </w:r>
    </w:p>
    <w:p w:rsidR="009B4385" w:rsidRPr="00141806" w:rsidRDefault="009B4385" w:rsidP="000625CC">
      <w:pPr>
        <w:pStyle w:val="Web"/>
        <w:spacing w:before="0" w:beforeAutospacing="0" w:after="0" w:afterAutospacing="0"/>
        <w:rPr>
          <w:rFonts w:ascii="Times New Roman" w:hAnsi="Times New Roman" w:cs="Arial"/>
          <w:color w:val="0000FF"/>
        </w:rPr>
      </w:pPr>
    </w:p>
    <w:p w:rsidR="00E146C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 xml:space="preserve">Lines 257, 271: "...where the gonium is located". The </w:t>
      </w:r>
      <w:proofErr w:type="spellStart"/>
      <w:r w:rsidRPr="00141806">
        <w:rPr>
          <w:rFonts w:ascii="Times New Roman" w:hAnsi="Times New Roman" w:cs="Arial"/>
          <w:i/>
        </w:rPr>
        <w:t>goniale</w:t>
      </w:r>
      <w:proofErr w:type="spellEnd"/>
      <w:r w:rsidRPr="00141806">
        <w:rPr>
          <w:rFonts w:ascii="Times New Roman" w:hAnsi="Times New Roman" w:cs="Arial"/>
          <w:i/>
        </w:rPr>
        <w:t xml:space="preserve"> (which is the more usual term for this ossification) forms part of the anterior process, but in my experience it is impossible to determine where the </w:t>
      </w:r>
      <w:proofErr w:type="spellStart"/>
      <w:r w:rsidRPr="00141806">
        <w:rPr>
          <w:rFonts w:ascii="Times New Roman" w:hAnsi="Times New Roman" w:cs="Arial"/>
          <w:i/>
        </w:rPr>
        <w:t>goniale</w:t>
      </w:r>
      <w:proofErr w:type="spellEnd"/>
      <w:r w:rsidRPr="00141806">
        <w:rPr>
          <w:rFonts w:ascii="Times New Roman" w:hAnsi="Times New Roman" w:cs="Arial"/>
          <w:i/>
        </w:rPr>
        <w:t xml:space="preserve"> fuses with the endochondral parts of the malleus. Perhaps these two passages should be rephrased, or alternatively the authors could describe and show more clearly in the diagrams where they believe the union to be.</w:t>
      </w:r>
    </w:p>
    <w:p w:rsidR="00861C91" w:rsidRPr="00141806" w:rsidRDefault="00861C91"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We clarified th</w:t>
      </w:r>
      <w:r w:rsidR="00F0524B" w:rsidRPr="00141806">
        <w:rPr>
          <w:rFonts w:ascii="Times New Roman" w:hAnsi="Times New Roman" w:cs="Arial"/>
          <w:color w:val="0000FF"/>
        </w:rPr>
        <w:t>is</w:t>
      </w:r>
      <w:r w:rsidRPr="00141806">
        <w:rPr>
          <w:rFonts w:ascii="Times New Roman" w:hAnsi="Times New Roman" w:cs="Arial"/>
          <w:color w:val="0000FF"/>
        </w:rPr>
        <w:t xml:space="preserve"> point in</w:t>
      </w:r>
      <w:r w:rsidR="00F0524B" w:rsidRPr="00141806">
        <w:rPr>
          <w:rFonts w:ascii="Times New Roman" w:hAnsi="Times New Roman" w:cs="Arial"/>
          <w:color w:val="0000FF"/>
        </w:rPr>
        <w:t xml:space="preserve"> the</w:t>
      </w:r>
      <w:r w:rsidRPr="00141806">
        <w:rPr>
          <w:rFonts w:ascii="Times New Roman" w:hAnsi="Times New Roman" w:cs="Arial"/>
          <w:color w:val="0000FF"/>
        </w:rPr>
        <w:t xml:space="preserve"> Figure 2H legend: </w:t>
      </w:r>
    </w:p>
    <w:p w:rsidR="00861C91" w:rsidRPr="00141806" w:rsidRDefault="00C2609D" w:rsidP="000625CC">
      <w:pPr>
        <w:pStyle w:val="Web"/>
        <w:spacing w:before="0" w:beforeAutospacing="0" w:after="0" w:afterAutospacing="0"/>
        <w:rPr>
          <w:rFonts w:ascii="Times New Roman" w:hAnsi="Times New Roman" w:cs="Arial"/>
        </w:rPr>
      </w:pPr>
      <w:r w:rsidRPr="00141806">
        <w:rPr>
          <w:rFonts w:ascii="Times New Roman" w:hAnsi="Times New Roman" w:cs="Arial"/>
          <w:color w:val="0000FF"/>
        </w:rPr>
        <w:t xml:space="preserve">[Figure 2H legend] </w:t>
      </w:r>
      <w:r w:rsidR="00861C91" w:rsidRPr="00141806">
        <w:rPr>
          <w:rFonts w:ascii="Times New Roman" w:hAnsi="Times New Roman" w:cs="Arial"/>
          <w:color w:val="0000FF"/>
        </w:rPr>
        <w:t xml:space="preserve">“Go, </w:t>
      </w:r>
      <w:proofErr w:type="spellStart"/>
      <w:r w:rsidR="00861C91" w:rsidRPr="00141806">
        <w:rPr>
          <w:rFonts w:ascii="Times New Roman" w:hAnsi="Times New Roman" w:cs="Arial"/>
          <w:color w:val="0000FF"/>
        </w:rPr>
        <w:t>goniale</w:t>
      </w:r>
      <w:proofErr w:type="spellEnd"/>
      <w:r w:rsidR="00861C91" w:rsidRPr="00141806">
        <w:rPr>
          <w:rFonts w:ascii="Times New Roman" w:hAnsi="Times New Roman" w:cs="Arial"/>
          <w:color w:val="0000FF"/>
        </w:rPr>
        <w:t xml:space="preserve"> (fused to the malleus and the tympanic ring)</w:t>
      </w:r>
      <w:r w:rsidR="00861C91" w:rsidRPr="00141806">
        <w:rPr>
          <w:rFonts w:ascii="Times New Roman" w:hAnsi="Times New Roman" w:cs="Arial"/>
        </w:rPr>
        <w:t>”</w:t>
      </w:r>
    </w:p>
    <w:p w:rsidR="00E146CC" w:rsidRPr="00141806" w:rsidRDefault="00E146CC" w:rsidP="000625CC">
      <w:pPr>
        <w:pStyle w:val="Web"/>
        <w:spacing w:before="0" w:beforeAutospacing="0" w:after="0" w:afterAutospacing="0"/>
        <w:rPr>
          <w:rFonts w:ascii="Times New Roman" w:hAnsi="Times New Roman" w:cs="Arial"/>
        </w:rPr>
      </w:pPr>
    </w:p>
    <w:p w:rsidR="00E146C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 xml:space="preserve">Line 263: The anatomical axis is the line through the anterior process of the malleus and the short process of the incus, as described here. However, many </w:t>
      </w:r>
      <w:proofErr w:type="spellStart"/>
      <w:r w:rsidRPr="00141806">
        <w:rPr>
          <w:rFonts w:ascii="Times New Roman" w:hAnsi="Times New Roman" w:cs="Arial"/>
          <w:i/>
        </w:rPr>
        <w:t>vibrometric</w:t>
      </w:r>
      <w:proofErr w:type="spellEnd"/>
      <w:r w:rsidRPr="00141806">
        <w:rPr>
          <w:rFonts w:ascii="Times New Roman" w:hAnsi="Times New Roman" w:cs="Arial"/>
          <w:i/>
        </w:rPr>
        <w:t xml:space="preserve"> studies have shown that this rarely coincides with the true axis of rotation, especially in human ossicles. Some of the references referred to in the text discuss this; see below for another.</w:t>
      </w:r>
    </w:p>
    <w:p w:rsidR="00E146C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lastRenderedPageBreak/>
        <w:t xml:space="preserve">Willi, U.B., </w:t>
      </w:r>
      <w:proofErr w:type="spellStart"/>
      <w:r w:rsidRPr="00141806">
        <w:rPr>
          <w:rFonts w:ascii="Times New Roman" w:hAnsi="Times New Roman" w:cs="Arial"/>
          <w:i/>
        </w:rPr>
        <w:t>Ferrazzini</w:t>
      </w:r>
      <w:proofErr w:type="spellEnd"/>
      <w:r w:rsidRPr="00141806">
        <w:rPr>
          <w:rFonts w:ascii="Times New Roman" w:hAnsi="Times New Roman" w:cs="Arial"/>
          <w:i/>
        </w:rPr>
        <w:t xml:space="preserve">, M.A. &amp; Huber, A.M. (2002) </w:t>
      </w:r>
      <w:proofErr w:type="gramStart"/>
      <w:r w:rsidRPr="00141806">
        <w:rPr>
          <w:rFonts w:ascii="Times New Roman" w:hAnsi="Times New Roman" w:cs="Arial"/>
          <w:i/>
        </w:rPr>
        <w:t>The</w:t>
      </w:r>
      <w:proofErr w:type="gramEnd"/>
      <w:r w:rsidRPr="00141806">
        <w:rPr>
          <w:rFonts w:ascii="Times New Roman" w:hAnsi="Times New Roman" w:cs="Arial"/>
          <w:i/>
        </w:rPr>
        <w:t xml:space="preserve"> </w:t>
      </w:r>
      <w:proofErr w:type="spellStart"/>
      <w:r w:rsidRPr="00141806">
        <w:rPr>
          <w:rFonts w:ascii="Times New Roman" w:hAnsi="Times New Roman" w:cs="Arial"/>
          <w:i/>
        </w:rPr>
        <w:t>incudo</w:t>
      </w:r>
      <w:proofErr w:type="spellEnd"/>
      <w:r w:rsidRPr="00141806">
        <w:rPr>
          <w:rFonts w:ascii="Times New Roman" w:hAnsi="Times New Roman" w:cs="Arial"/>
          <w:i/>
        </w:rPr>
        <w:t>-malleolar joint and sound transmission losses. Hearing Research 174: 32-44.</w:t>
      </w:r>
    </w:p>
    <w:p w:rsidR="00017BD9" w:rsidRPr="00141806" w:rsidRDefault="00017BD9"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F0524B" w:rsidRPr="00141806">
        <w:rPr>
          <w:rFonts w:ascii="Times New Roman" w:hAnsi="Times New Roman" w:cs="Arial"/>
          <w:color w:val="0000FF"/>
        </w:rPr>
        <w:t xml:space="preserve">now </w:t>
      </w:r>
      <w:r w:rsidRPr="00141806">
        <w:rPr>
          <w:rFonts w:ascii="Times New Roman" w:hAnsi="Times New Roman" w:cs="Arial"/>
          <w:color w:val="0000FF"/>
        </w:rPr>
        <w:t>provide the</w:t>
      </w:r>
      <w:r w:rsidR="00F0524B" w:rsidRPr="00141806">
        <w:rPr>
          <w:rFonts w:ascii="Times New Roman" w:hAnsi="Times New Roman" w:cs="Arial"/>
          <w:color w:val="0000FF"/>
        </w:rPr>
        <w:t xml:space="preserve"> following</w:t>
      </w:r>
      <w:r w:rsidRPr="00141806">
        <w:rPr>
          <w:rFonts w:ascii="Times New Roman" w:hAnsi="Times New Roman" w:cs="Arial"/>
          <w:color w:val="0000FF"/>
        </w:rPr>
        <w:t xml:space="preserve"> information:</w:t>
      </w:r>
    </w:p>
    <w:p w:rsidR="00017BD9" w:rsidRPr="00141806" w:rsidRDefault="00017BD9"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[Representative results] In human ossicles, </w:t>
      </w:r>
      <w:proofErr w:type="spellStart"/>
      <w:r w:rsidRPr="00141806">
        <w:rPr>
          <w:rFonts w:ascii="Times New Roman" w:hAnsi="Times New Roman" w:cs="Arial"/>
          <w:color w:val="0000FF"/>
        </w:rPr>
        <w:t>vibrometric</w:t>
      </w:r>
      <w:proofErr w:type="spellEnd"/>
      <w:r w:rsidRPr="00141806">
        <w:rPr>
          <w:rFonts w:ascii="Times New Roman" w:hAnsi="Times New Roman" w:cs="Arial"/>
          <w:color w:val="0000FF"/>
        </w:rPr>
        <w:t xml:space="preserve"> studies reveal that the </w:t>
      </w:r>
      <w:proofErr w:type="spellStart"/>
      <w:r w:rsidRPr="00141806">
        <w:rPr>
          <w:rFonts w:ascii="Times New Roman" w:hAnsi="Times New Roman" w:cs="Arial"/>
          <w:color w:val="0000FF"/>
        </w:rPr>
        <w:t>incudo</w:t>
      </w:r>
      <w:proofErr w:type="spellEnd"/>
      <w:r w:rsidRPr="00141806">
        <w:rPr>
          <w:rFonts w:ascii="Times New Roman" w:hAnsi="Times New Roman" w:cs="Arial"/>
          <w:color w:val="0000FF"/>
        </w:rPr>
        <w:t>-malleolar joint is mobile rather than functionally fixed (Willi, 2002).</w:t>
      </w:r>
    </w:p>
    <w:p w:rsidR="00E146CC" w:rsidRPr="00141806" w:rsidRDefault="00E146CC" w:rsidP="000625CC">
      <w:pPr>
        <w:pStyle w:val="Web"/>
        <w:spacing w:before="0" w:beforeAutospacing="0" w:after="0" w:afterAutospacing="0"/>
        <w:rPr>
          <w:rFonts w:ascii="Times New Roman" w:hAnsi="Times New Roman" w:cs="Arial"/>
        </w:rPr>
      </w:pPr>
    </w:p>
    <w:p w:rsidR="00E146CC"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i/>
        </w:rPr>
        <w:t>Line 265: should read "and the two are almost parallel".</w:t>
      </w:r>
      <w:r w:rsidR="00E146CC" w:rsidRPr="00141806">
        <w:rPr>
          <w:rFonts w:ascii="Times New Roman" w:hAnsi="Times New Roman" w:cs="Arial"/>
        </w:rPr>
        <w:t xml:space="preserve"> </w:t>
      </w:r>
      <w:r w:rsidR="00E146CC" w:rsidRPr="00141806">
        <w:rPr>
          <w:rFonts w:ascii="Times New Roman" w:hAnsi="Times New Roman" w:cs="Arial"/>
          <w:color w:val="0000FF"/>
        </w:rPr>
        <w:t>Corrected</w:t>
      </w:r>
      <w:r w:rsidR="00E146CC" w:rsidRPr="00141806">
        <w:rPr>
          <w:rFonts w:ascii="Times New Roman" w:hAnsi="Times New Roman" w:cs="Arial"/>
        </w:rPr>
        <w:t>.</w:t>
      </w:r>
    </w:p>
    <w:p w:rsidR="00E146CC" w:rsidRPr="00141806" w:rsidRDefault="00E146CC" w:rsidP="000625CC">
      <w:pPr>
        <w:pStyle w:val="Web"/>
        <w:spacing w:before="0" w:beforeAutospacing="0" w:after="0" w:afterAutospacing="0"/>
        <w:rPr>
          <w:rFonts w:ascii="Times New Roman" w:hAnsi="Times New Roman" w:cs="Arial"/>
        </w:rPr>
      </w:pPr>
    </w:p>
    <w:p w:rsidR="00E146C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 xml:space="preserve">Line 265: Maier &amp; </w:t>
      </w:r>
      <w:proofErr w:type="spellStart"/>
      <w:r w:rsidRPr="00141806">
        <w:rPr>
          <w:rFonts w:ascii="Times New Roman" w:hAnsi="Times New Roman" w:cs="Arial"/>
          <w:i/>
        </w:rPr>
        <w:t>Ruf</w:t>
      </w:r>
      <w:proofErr w:type="spellEnd"/>
      <w:r w:rsidRPr="00141806">
        <w:rPr>
          <w:rFonts w:ascii="Times New Roman" w:hAnsi="Times New Roman" w:cs="Arial"/>
          <w:i/>
        </w:rPr>
        <w:t xml:space="preserve"> (2016) did not examine mouse and human ossicles, so it is not clear how this paper is relevant here. The authors should go to the original sources for their references.</w:t>
      </w:r>
    </w:p>
    <w:p w:rsidR="00B75B0E" w:rsidRPr="00141806" w:rsidRDefault="00B75B0E"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F0524B" w:rsidRPr="00141806">
        <w:rPr>
          <w:rFonts w:ascii="Times New Roman" w:hAnsi="Times New Roman" w:cs="Arial"/>
          <w:color w:val="0000FF"/>
        </w:rPr>
        <w:t xml:space="preserve">have now </w:t>
      </w:r>
      <w:r w:rsidR="001D5E21" w:rsidRPr="00141806">
        <w:rPr>
          <w:rFonts w:ascii="Times New Roman" w:hAnsi="Times New Roman" w:cs="Arial"/>
          <w:color w:val="0000FF"/>
        </w:rPr>
        <w:t>replaced</w:t>
      </w:r>
      <w:r w:rsidRPr="00141806">
        <w:rPr>
          <w:rFonts w:ascii="Times New Roman" w:hAnsi="Times New Roman" w:cs="Arial"/>
          <w:color w:val="0000FF"/>
        </w:rPr>
        <w:t xml:space="preserve"> Maier &amp; </w:t>
      </w:r>
      <w:proofErr w:type="spellStart"/>
      <w:r w:rsidRPr="00141806">
        <w:rPr>
          <w:rFonts w:ascii="Times New Roman" w:hAnsi="Times New Roman" w:cs="Arial"/>
          <w:color w:val="0000FF"/>
        </w:rPr>
        <w:t>Ruf</w:t>
      </w:r>
      <w:proofErr w:type="spellEnd"/>
      <w:r w:rsidRPr="00141806">
        <w:rPr>
          <w:rFonts w:ascii="Times New Roman" w:hAnsi="Times New Roman" w:cs="Arial"/>
          <w:color w:val="0000FF"/>
        </w:rPr>
        <w:t xml:space="preserve"> (2016)</w:t>
      </w:r>
      <w:r w:rsidR="001D5E21" w:rsidRPr="00141806">
        <w:rPr>
          <w:rFonts w:ascii="Times New Roman" w:hAnsi="Times New Roman" w:cs="Arial"/>
          <w:color w:val="0000FF"/>
        </w:rPr>
        <w:t xml:space="preserve"> with Fleischer (1978).</w:t>
      </w:r>
    </w:p>
    <w:p w:rsidR="00E146C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 xml:space="preserve">Lines 265-6: Noting my earlier comments about this, this statement is incorrect - it is the orbicular </w:t>
      </w:r>
      <w:proofErr w:type="spellStart"/>
      <w:r w:rsidRPr="00141806">
        <w:rPr>
          <w:rFonts w:ascii="Times New Roman" w:hAnsi="Times New Roman" w:cs="Arial"/>
          <w:i/>
        </w:rPr>
        <w:t>apophysis</w:t>
      </w:r>
      <w:proofErr w:type="spellEnd"/>
      <w:r w:rsidRPr="00141806">
        <w:rPr>
          <w:rFonts w:ascii="Times New Roman" w:hAnsi="Times New Roman" w:cs="Arial"/>
          <w:i/>
        </w:rPr>
        <w:t xml:space="preserve"> (not the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which "is a prominent semi-spherical protrusion in mice, while in humans it is not apparent". The true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is present in both, representing the projecting root of the manubrium at the point where it inserts into the tympanic membrane at the opposite end to the umbo.</w:t>
      </w:r>
    </w:p>
    <w:p w:rsidR="00500BA7" w:rsidRPr="00141806" w:rsidRDefault="00017BD9" w:rsidP="00500BA7">
      <w:pPr>
        <w:pStyle w:val="Web"/>
        <w:spacing w:before="0" w:beforeAutospacing="0" w:after="0" w:afterAutospacing="0"/>
        <w:rPr>
          <w:rFonts w:ascii="Times New Roman" w:hAnsi="Times New Roman" w:cs="Arial"/>
        </w:rPr>
      </w:pPr>
      <w:r w:rsidRPr="00141806">
        <w:rPr>
          <w:rFonts w:ascii="Times New Roman" w:hAnsi="Times New Roman" w:cs="Arial"/>
          <w:color w:val="0000FF"/>
        </w:rPr>
        <w:t>We agree with th</w:t>
      </w:r>
      <w:r w:rsidR="00F0524B" w:rsidRPr="00141806">
        <w:rPr>
          <w:rFonts w:ascii="Times New Roman" w:hAnsi="Times New Roman" w:cs="Arial"/>
          <w:color w:val="0000FF"/>
        </w:rPr>
        <w:t>is</w:t>
      </w:r>
      <w:r w:rsidRPr="00141806">
        <w:rPr>
          <w:rFonts w:ascii="Times New Roman" w:hAnsi="Times New Roman" w:cs="Arial"/>
          <w:color w:val="0000FF"/>
        </w:rPr>
        <w:t xml:space="preserve"> </w:t>
      </w:r>
      <w:r w:rsidR="00F0524B" w:rsidRPr="00141806">
        <w:rPr>
          <w:rFonts w:ascii="Times New Roman" w:hAnsi="Times New Roman" w:cs="Arial"/>
          <w:color w:val="0000FF"/>
        </w:rPr>
        <w:t>statement</w:t>
      </w:r>
      <w:r w:rsidRPr="00141806">
        <w:rPr>
          <w:rFonts w:ascii="Times New Roman" w:hAnsi="Times New Roman" w:cs="Arial"/>
          <w:color w:val="0000FF"/>
        </w:rPr>
        <w:t xml:space="preserve">. </w:t>
      </w:r>
      <w:r w:rsidR="00500BA7" w:rsidRPr="00141806">
        <w:rPr>
          <w:rFonts w:ascii="Times New Roman" w:hAnsi="Times New Roman" w:cs="Arial"/>
          <w:color w:val="0000FF"/>
        </w:rPr>
        <w:t xml:space="preserve">Please see the separate sheet </w:t>
      </w:r>
      <w:r w:rsidR="00F0524B" w:rsidRPr="00141806">
        <w:rPr>
          <w:rFonts w:ascii="Times New Roman" w:hAnsi="Times New Roman" w:cs="Arial"/>
          <w:color w:val="0000FF"/>
        </w:rPr>
        <w:t>relevant to this</w:t>
      </w:r>
      <w:r w:rsidR="00500BA7" w:rsidRPr="00141806">
        <w:rPr>
          <w:rFonts w:ascii="Times New Roman" w:hAnsi="Times New Roman" w:cs="Arial"/>
          <w:color w:val="0000FF"/>
        </w:rPr>
        <w:t xml:space="preserve"> issue.</w:t>
      </w:r>
    </w:p>
    <w:p w:rsidR="00E146CC" w:rsidRPr="00141806" w:rsidRDefault="00E146CC" w:rsidP="000625CC">
      <w:pPr>
        <w:pStyle w:val="Web"/>
        <w:spacing w:before="0" w:beforeAutospacing="0" w:after="0" w:afterAutospacing="0"/>
        <w:rPr>
          <w:rFonts w:ascii="Times New Roman" w:hAnsi="Times New Roman" w:cs="Arial"/>
        </w:rPr>
      </w:pPr>
    </w:p>
    <w:p w:rsidR="00E146C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Line 270: There is no need to put quotation marks around "lamina" here: this is a well-established descriptive term for mouse malleus structure. It is usually called the transversal lamina.</w:t>
      </w:r>
      <w:r w:rsidR="00E146CC" w:rsidRPr="00141806">
        <w:rPr>
          <w:rFonts w:ascii="Times New Roman" w:hAnsi="Times New Roman" w:cs="Arial"/>
          <w:i/>
        </w:rPr>
        <w:t xml:space="preserve"> </w:t>
      </w:r>
    </w:p>
    <w:p w:rsidR="00460D44" w:rsidRPr="00141806" w:rsidRDefault="00017BD9" w:rsidP="00460D44">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now </w:t>
      </w:r>
      <w:r w:rsidR="00460D44" w:rsidRPr="00141806">
        <w:rPr>
          <w:rFonts w:ascii="Times New Roman" w:hAnsi="Times New Roman" w:cs="Arial"/>
          <w:color w:val="0000FF"/>
        </w:rPr>
        <w:t xml:space="preserve">removed </w:t>
      </w:r>
      <w:r w:rsidRPr="00141806">
        <w:rPr>
          <w:rFonts w:ascii="Times New Roman" w:hAnsi="Times New Roman" w:cs="Arial"/>
          <w:color w:val="0000FF"/>
        </w:rPr>
        <w:t>quotation marks around “transversal lamina”</w:t>
      </w:r>
    </w:p>
    <w:p w:rsidR="00017BD9" w:rsidRPr="00141806" w:rsidRDefault="00017BD9" w:rsidP="000625CC">
      <w:pPr>
        <w:pStyle w:val="Web"/>
        <w:spacing w:before="0" w:beforeAutospacing="0" w:after="0" w:afterAutospacing="0"/>
        <w:rPr>
          <w:rFonts w:ascii="Times New Roman" w:hAnsi="Times New Roman" w:cs="Arial"/>
        </w:rPr>
      </w:pPr>
    </w:p>
    <w:p w:rsidR="00E146C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Lines 271-2: It seems odd to say that the tympanic bone anchors the malleus to the skull, when the tympanic bone is normally taken to be part of the skull!</w:t>
      </w:r>
    </w:p>
    <w:p w:rsidR="00FA7AEC" w:rsidRPr="00141806" w:rsidRDefault="00FA7AEC"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221C28" w:rsidRPr="00141806">
        <w:rPr>
          <w:rFonts w:ascii="Times New Roman" w:hAnsi="Times New Roman" w:cs="Arial"/>
          <w:color w:val="0000FF"/>
        </w:rPr>
        <w:t xml:space="preserve">have now </w:t>
      </w:r>
      <w:r w:rsidRPr="00141806">
        <w:rPr>
          <w:rFonts w:ascii="Times New Roman" w:hAnsi="Times New Roman" w:cs="Arial"/>
          <w:color w:val="0000FF"/>
        </w:rPr>
        <w:t>deleted “both of which anchor the malleus to the skull”.</w:t>
      </w:r>
    </w:p>
    <w:p w:rsidR="00274E02"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Line 277: "Medial surface of the right skull" should read e.g. "medial surface of the right half of the bisected, skinned head".</w:t>
      </w:r>
    </w:p>
    <w:p w:rsidR="00274E02" w:rsidRPr="00141806" w:rsidRDefault="00274E02"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Corrected.</w:t>
      </w:r>
    </w:p>
    <w:p w:rsidR="00274E02"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 xml:space="preserve">Line 279: There is only a single arrowhead pointing to the "dorsal crest" in panels 1D and 1E. Please include second arrowheads at the other end of the crest, because at </w:t>
      </w:r>
      <w:r w:rsidRPr="00141806">
        <w:rPr>
          <w:rFonts w:ascii="Times New Roman" w:hAnsi="Times New Roman" w:cs="Arial"/>
          <w:i/>
        </w:rPr>
        <w:lastRenderedPageBreak/>
        <w:t>present there is more than one crest-like structure visible in panels 1D and 1E which the arrow might be indicating.</w:t>
      </w:r>
    </w:p>
    <w:p w:rsidR="00274E02" w:rsidRPr="00141806" w:rsidRDefault="001174C1"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[Figure 1DEF and Figure </w:t>
      </w:r>
      <w:r w:rsidR="00AF6612" w:rsidRPr="00141806">
        <w:rPr>
          <w:rFonts w:ascii="Times New Roman" w:hAnsi="Times New Roman" w:cs="Arial"/>
          <w:color w:val="0000FF"/>
        </w:rPr>
        <w:t>4A</w:t>
      </w:r>
      <w:r w:rsidRPr="00141806">
        <w:rPr>
          <w:rFonts w:ascii="Times New Roman" w:hAnsi="Times New Roman" w:cs="Arial"/>
          <w:color w:val="0000FF"/>
        </w:rPr>
        <w:t xml:space="preserve">-F] </w:t>
      </w:r>
      <w:r w:rsidR="00CA608B" w:rsidRPr="00141806">
        <w:rPr>
          <w:rFonts w:ascii="Times New Roman" w:hAnsi="Times New Roman" w:cs="Arial"/>
          <w:color w:val="0000FF"/>
        </w:rPr>
        <w:t>We have now added the requested second arrowhead.</w:t>
      </w:r>
    </w:p>
    <w:p w:rsidR="00274E02" w:rsidRPr="00141806" w:rsidRDefault="00274E02" w:rsidP="000625CC">
      <w:pPr>
        <w:pStyle w:val="Web"/>
        <w:spacing w:before="0" w:beforeAutospacing="0" w:after="0" w:afterAutospacing="0"/>
        <w:rPr>
          <w:rFonts w:ascii="Times New Roman" w:hAnsi="Times New Roman" w:cs="Arial"/>
        </w:rPr>
      </w:pPr>
    </w:p>
    <w:p w:rsidR="00D271BC" w:rsidRPr="00141806" w:rsidRDefault="00443FD5"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i/>
        </w:rPr>
        <w:t>Line 285: a period is erroneously underlined here.</w:t>
      </w:r>
      <w:r w:rsidR="00D271BC" w:rsidRPr="00141806">
        <w:rPr>
          <w:rFonts w:ascii="Times New Roman" w:hAnsi="Times New Roman" w:cs="Arial"/>
          <w:i/>
        </w:rPr>
        <w:t xml:space="preserve"> </w:t>
      </w:r>
      <w:r w:rsidR="00D271BC" w:rsidRPr="00141806">
        <w:rPr>
          <w:rFonts w:ascii="Times New Roman" w:hAnsi="Times New Roman" w:cs="Arial"/>
          <w:color w:val="0000FF"/>
        </w:rPr>
        <w:t>Corrected.</w:t>
      </w:r>
    </w:p>
    <w:p w:rsidR="00274E02" w:rsidRPr="00141806" w:rsidRDefault="00274E02" w:rsidP="000625CC">
      <w:pPr>
        <w:pStyle w:val="Web"/>
        <w:spacing w:before="0" w:beforeAutospacing="0" w:after="0" w:afterAutospacing="0"/>
        <w:rPr>
          <w:rFonts w:ascii="Times New Roman" w:hAnsi="Times New Roman" w:cs="Arial"/>
          <w:color w:val="A6A6A6" w:themeColor="background1" w:themeShade="A6"/>
        </w:rPr>
      </w:pPr>
    </w:p>
    <w:p w:rsidR="00274E02"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rPr>
        <w:t xml:space="preserve">Line 290: </w:t>
      </w:r>
      <w:r w:rsidR="00D271BC" w:rsidRPr="00141806">
        <w:rPr>
          <w:rFonts w:ascii="Times New Roman" w:hAnsi="Times New Roman" w:cs="Arial"/>
        </w:rPr>
        <w:t>S</w:t>
      </w:r>
      <w:r w:rsidRPr="00141806">
        <w:rPr>
          <w:rFonts w:ascii="Times New Roman" w:hAnsi="Times New Roman" w:cs="Arial"/>
        </w:rPr>
        <w:t>pecify whether this is a left or right bulla</w:t>
      </w:r>
      <w:r w:rsidR="00D271BC" w:rsidRPr="00141806">
        <w:rPr>
          <w:rFonts w:ascii="Times New Roman" w:hAnsi="Times New Roman" w:cs="Arial"/>
        </w:rPr>
        <w:t>.</w:t>
      </w:r>
      <w:r w:rsidR="00FF31FE" w:rsidRPr="00141806">
        <w:rPr>
          <w:rFonts w:ascii="Times New Roman" w:hAnsi="Times New Roman" w:cs="Arial"/>
        </w:rPr>
        <w:t xml:space="preserve"> </w:t>
      </w:r>
    </w:p>
    <w:p w:rsidR="00FE5623" w:rsidRPr="00141806" w:rsidRDefault="00FF31FE"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The word </w:t>
      </w:r>
      <w:r w:rsidR="00FE5623" w:rsidRPr="00141806">
        <w:rPr>
          <w:rFonts w:ascii="Times New Roman" w:hAnsi="Times New Roman" w:cs="Arial"/>
          <w:color w:val="0000FF"/>
        </w:rPr>
        <w:t xml:space="preserve">“right” </w:t>
      </w:r>
      <w:r w:rsidR="00541959" w:rsidRPr="00141806">
        <w:rPr>
          <w:rFonts w:ascii="Times New Roman" w:hAnsi="Times New Roman" w:cs="Arial"/>
          <w:color w:val="0000FF"/>
        </w:rPr>
        <w:t xml:space="preserve">has been </w:t>
      </w:r>
      <w:r w:rsidR="00FE5623" w:rsidRPr="00141806">
        <w:rPr>
          <w:rFonts w:ascii="Times New Roman" w:hAnsi="Times New Roman" w:cs="Arial"/>
          <w:color w:val="0000FF"/>
        </w:rPr>
        <w:t xml:space="preserve">inserted </w:t>
      </w:r>
      <w:r w:rsidR="009417A7" w:rsidRPr="00141806">
        <w:rPr>
          <w:rFonts w:ascii="Times New Roman" w:hAnsi="Times New Roman" w:cs="Arial"/>
          <w:color w:val="0000FF"/>
        </w:rPr>
        <w:t>in</w:t>
      </w:r>
      <w:r w:rsidR="00FE5623" w:rsidRPr="00141806">
        <w:rPr>
          <w:rFonts w:ascii="Times New Roman" w:hAnsi="Times New Roman" w:cs="Arial"/>
          <w:color w:val="0000FF"/>
        </w:rPr>
        <w:t>to the legend:</w:t>
      </w:r>
    </w:p>
    <w:p w:rsidR="00FE5623" w:rsidRPr="00141806" w:rsidRDefault="001174C1"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[Figure 2A legend]</w:t>
      </w:r>
      <w:r w:rsidR="00FE5623" w:rsidRPr="00141806">
        <w:rPr>
          <w:rFonts w:ascii="Times New Roman" w:hAnsi="Times New Roman" w:cs="Arial"/>
          <w:color w:val="0000FF"/>
        </w:rPr>
        <w:t xml:space="preserve"> </w:t>
      </w:r>
      <w:r w:rsidRPr="00141806">
        <w:rPr>
          <w:rFonts w:ascii="Times New Roman" w:hAnsi="Times New Roman" w:cs="Arial"/>
          <w:color w:val="0000FF"/>
        </w:rPr>
        <w:t>Ventrolateral view of a right auditory bulla and capsule</w:t>
      </w:r>
      <w:r w:rsidR="00FE5623" w:rsidRPr="00141806">
        <w:rPr>
          <w:rFonts w:ascii="Times New Roman" w:hAnsi="Times New Roman" w:cs="Arial"/>
          <w:color w:val="0000FF"/>
        </w:rPr>
        <w:t>.</w:t>
      </w:r>
    </w:p>
    <w:p w:rsidR="00274E02" w:rsidRPr="00141806" w:rsidRDefault="00D271BC" w:rsidP="000625CC">
      <w:pPr>
        <w:pStyle w:val="Web"/>
        <w:spacing w:before="0" w:beforeAutospacing="0" w:after="0" w:afterAutospacing="0"/>
        <w:rPr>
          <w:rFonts w:ascii="Times New Roman" w:hAnsi="Times New Roman" w:cs="Arial"/>
          <w:i/>
        </w:rPr>
      </w:pPr>
      <w:r w:rsidRPr="00141806">
        <w:rPr>
          <w:rFonts w:ascii="Times New Roman" w:hAnsi="Times New Roman" w:cs="Arial"/>
          <w:i/>
        </w:rPr>
        <w:t>Line 300: B</w:t>
      </w:r>
      <w:r w:rsidR="00443FD5" w:rsidRPr="00141806">
        <w:rPr>
          <w:rFonts w:ascii="Times New Roman" w:hAnsi="Times New Roman" w:cs="Arial"/>
          <w:i/>
        </w:rPr>
        <w:t>e consistent in the use of "gonium" or "</w:t>
      </w:r>
      <w:proofErr w:type="spellStart"/>
      <w:r w:rsidR="00443FD5" w:rsidRPr="00141806">
        <w:rPr>
          <w:rFonts w:ascii="Times New Roman" w:hAnsi="Times New Roman" w:cs="Arial"/>
          <w:i/>
        </w:rPr>
        <w:t>gonial</w:t>
      </w:r>
      <w:proofErr w:type="spellEnd"/>
      <w:r w:rsidR="00443FD5" w:rsidRPr="00141806">
        <w:rPr>
          <w:rFonts w:ascii="Times New Roman" w:hAnsi="Times New Roman" w:cs="Arial"/>
          <w:i/>
        </w:rPr>
        <w:t>" throughout the paper ("</w:t>
      </w:r>
      <w:proofErr w:type="spellStart"/>
      <w:r w:rsidR="00443FD5" w:rsidRPr="00141806">
        <w:rPr>
          <w:rFonts w:ascii="Times New Roman" w:hAnsi="Times New Roman" w:cs="Arial"/>
          <w:i/>
        </w:rPr>
        <w:t>gonial</w:t>
      </w:r>
      <w:proofErr w:type="spellEnd"/>
      <w:r w:rsidR="00443FD5" w:rsidRPr="00141806">
        <w:rPr>
          <w:rFonts w:ascii="Times New Roman" w:hAnsi="Times New Roman" w:cs="Arial"/>
          <w:i/>
        </w:rPr>
        <w:t>" or "</w:t>
      </w:r>
      <w:proofErr w:type="spellStart"/>
      <w:r w:rsidR="00443FD5" w:rsidRPr="00141806">
        <w:rPr>
          <w:rFonts w:ascii="Times New Roman" w:hAnsi="Times New Roman" w:cs="Arial"/>
          <w:i/>
        </w:rPr>
        <w:t>goniale</w:t>
      </w:r>
      <w:proofErr w:type="spellEnd"/>
      <w:r w:rsidR="00443FD5" w:rsidRPr="00141806">
        <w:rPr>
          <w:rFonts w:ascii="Times New Roman" w:hAnsi="Times New Roman" w:cs="Arial"/>
          <w:i/>
        </w:rPr>
        <w:t xml:space="preserve">" is the commoner term which I personally would prefer). Also - can this actually be distinguished in panel 2H? I don't </w:t>
      </w:r>
      <w:r w:rsidRPr="00141806">
        <w:rPr>
          <w:rFonts w:ascii="Times New Roman" w:hAnsi="Times New Roman" w:cs="Arial"/>
          <w:i/>
        </w:rPr>
        <w:t>think it can.</w:t>
      </w:r>
    </w:p>
    <w:p w:rsidR="004A1D37" w:rsidRPr="00141806" w:rsidRDefault="00487A0F"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We use t</w:t>
      </w:r>
      <w:r w:rsidR="001B4486" w:rsidRPr="00141806">
        <w:rPr>
          <w:rFonts w:ascii="Times New Roman" w:hAnsi="Times New Roman" w:cs="Arial"/>
          <w:color w:val="0000FF"/>
        </w:rPr>
        <w:t xml:space="preserve">he term </w:t>
      </w:r>
      <w:r w:rsidR="004A1D37" w:rsidRPr="00141806">
        <w:rPr>
          <w:rFonts w:ascii="Times New Roman" w:hAnsi="Times New Roman" w:cs="Arial"/>
          <w:color w:val="0000FF"/>
        </w:rPr>
        <w:t>“</w:t>
      </w:r>
      <w:proofErr w:type="spellStart"/>
      <w:r w:rsidR="004A1D37" w:rsidRPr="00141806">
        <w:rPr>
          <w:rFonts w:ascii="Times New Roman" w:hAnsi="Times New Roman" w:cs="Arial"/>
          <w:color w:val="0000FF"/>
        </w:rPr>
        <w:t>goniale</w:t>
      </w:r>
      <w:proofErr w:type="spellEnd"/>
      <w:r w:rsidR="004A1D37" w:rsidRPr="00141806">
        <w:rPr>
          <w:rFonts w:ascii="Times New Roman" w:hAnsi="Times New Roman" w:cs="Arial"/>
          <w:color w:val="0000FF"/>
        </w:rPr>
        <w:t xml:space="preserve">” throughout the revised manuscript. </w:t>
      </w:r>
      <w:r w:rsidR="009417A7" w:rsidRPr="00141806">
        <w:rPr>
          <w:rFonts w:ascii="Times New Roman" w:hAnsi="Times New Roman" w:cs="Arial"/>
          <w:color w:val="0000FF"/>
        </w:rPr>
        <w:t>The F</w:t>
      </w:r>
      <w:r w:rsidR="004A1D37" w:rsidRPr="00141806">
        <w:rPr>
          <w:rFonts w:ascii="Times New Roman" w:hAnsi="Times New Roman" w:cs="Arial"/>
          <w:color w:val="0000FF"/>
        </w:rPr>
        <w:t>igure 2H legend was changed to</w:t>
      </w:r>
      <w:r w:rsidR="009417A7" w:rsidRPr="00141806">
        <w:rPr>
          <w:rFonts w:ascii="Times New Roman" w:hAnsi="Times New Roman" w:cs="Arial"/>
          <w:color w:val="0000FF"/>
        </w:rPr>
        <w:t>,</w:t>
      </w:r>
      <w:r w:rsidR="004A1D37" w:rsidRPr="00141806">
        <w:rPr>
          <w:rFonts w:ascii="Times New Roman" w:hAnsi="Times New Roman" w:cs="Arial"/>
          <w:color w:val="0000FF"/>
        </w:rPr>
        <w:t xml:space="preserve"> “Go, </w:t>
      </w:r>
      <w:proofErr w:type="spellStart"/>
      <w:r w:rsidR="004A1D37" w:rsidRPr="00141806">
        <w:rPr>
          <w:rFonts w:ascii="Times New Roman" w:hAnsi="Times New Roman" w:cs="Arial"/>
          <w:color w:val="0000FF"/>
        </w:rPr>
        <w:t>goniale</w:t>
      </w:r>
      <w:proofErr w:type="spellEnd"/>
      <w:r w:rsidR="004A1D37" w:rsidRPr="00141806">
        <w:rPr>
          <w:rFonts w:ascii="Times New Roman" w:hAnsi="Times New Roman" w:cs="Arial"/>
          <w:color w:val="0000FF"/>
        </w:rPr>
        <w:t xml:space="preserve"> (fused to the malleus and the tympanic bone)”.</w:t>
      </w:r>
    </w:p>
    <w:p w:rsidR="00274E02" w:rsidRPr="00141806" w:rsidRDefault="00D271BC"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Line 301: M</w:t>
      </w:r>
      <w:r w:rsidR="00443FD5" w:rsidRPr="00141806">
        <w:rPr>
          <w:rFonts w:ascii="Times New Roman" w:hAnsi="Times New Roman" w:cs="Arial"/>
          <w:i/>
        </w:rPr>
        <w:t>ake it clear that the air-bubble is within the middle ear cavity, seen through the tympanic membrane.</w:t>
      </w:r>
    </w:p>
    <w:p w:rsidR="00487A0F" w:rsidRPr="00141806" w:rsidRDefault="00487A0F"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E43374" w:rsidRPr="00141806">
        <w:rPr>
          <w:rFonts w:ascii="Times New Roman" w:hAnsi="Times New Roman" w:cs="Arial"/>
          <w:color w:val="0000FF"/>
        </w:rPr>
        <w:t>revised the</w:t>
      </w:r>
      <w:r w:rsidRPr="00141806">
        <w:rPr>
          <w:rFonts w:ascii="Times New Roman" w:hAnsi="Times New Roman" w:cs="Arial"/>
          <w:color w:val="0000FF"/>
        </w:rPr>
        <w:t xml:space="preserve"> legend</w:t>
      </w:r>
      <w:r w:rsidR="00E43374" w:rsidRPr="00141806">
        <w:rPr>
          <w:rFonts w:ascii="Times New Roman" w:hAnsi="Times New Roman" w:cs="Arial"/>
          <w:color w:val="0000FF"/>
        </w:rPr>
        <w:t xml:space="preserve"> to</w:t>
      </w:r>
      <w:r w:rsidR="0048442B" w:rsidRPr="00141806">
        <w:rPr>
          <w:rFonts w:ascii="Times New Roman" w:hAnsi="Times New Roman" w:cs="Arial"/>
          <w:color w:val="0000FF"/>
        </w:rPr>
        <w:t xml:space="preserve"> read</w:t>
      </w:r>
      <w:r w:rsidRPr="00141806">
        <w:rPr>
          <w:rFonts w:ascii="Times New Roman" w:hAnsi="Times New Roman" w:cs="Arial"/>
          <w:color w:val="0000FF"/>
        </w:rPr>
        <w:t>:</w:t>
      </w:r>
    </w:p>
    <w:p w:rsidR="001E15AF" w:rsidRPr="00141806" w:rsidRDefault="00487A0F"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w:t>
      </w:r>
      <w:r w:rsidR="001E15AF" w:rsidRPr="00141806">
        <w:rPr>
          <w:rFonts w:ascii="Times New Roman" w:hAnsi="Times New Roman" w:cs="Arial"/>
          <w:color w:val="0000FF"/>
        </w:rPr>
        <w:t>Figure 2C legend</w:t>
      </w:r>
      <w:r w:rsidRPr="00141806">
        <w:rPr>
          <w:rFonts w:ascii="Times New Roman" w:hAnsi="Times New Roman" w:cs="Arial"/>
          <w:color w:val="0000FF"/>
        </w:rPr>
        <w:t xml:space="preserve">] </w:t>
      </w:r>
      <w:r w:rsidR="001E15AF" w:rsidRPr="00141806">
        <w:rPr>
          <w:rFonts w:ascii="Times New Roman" w:hAnsi="Times New Roman" w:cs="Arial"/>
          <w:color w:val="0000FF"/>
        </w:rPr>
        <w:t>Arrow, air</w:t>
      </w:r>
      <w:r w:rsidR="00E43374" w:rsidRPr="00141806">
        <w:rPr>
          <w:rFonts w:ascii="Times New Roman" w:hAnsi="Times New Roman" w:cs="Arial"/>
          <w:color w:val="0000FF"/>
        </w:rPr>
        <w:t xml:space="preserve"> </w:t>
      </w:r>
      <w:r w:rsidR="001E15AF" w:rsidRPr="00141806">
        <w:rPr>
          <w:rFonts w:ascii="Times New Roman" w:hAnsi="Times New Roman" w:cs="Arial"/>
          <w:color w:val="0000FF"/>
        </w:rPr>
        <w:t>bubble in the middle ear cavity seen through the tympanic membrane.</w:t>
      </w:r>
    </w:p>
    <w:p w:rsidR="00274E02" w:rsidRPr="00141806" w:rsidRDefault="00274E02" w:rsidP="000625CC">
      <w:pPr>
        <w:pStyle w:val="Web"/>
        <w:spacing w:before="0" w:beforeAutospacing="0" w:after="0" w:afterAutospacing="0"/>
        <w:rPr>
          <w:rFonts w:ascii="Times New Roman" w:hAnsi="Times New Roman" w:cs="Arial"/>
          <w:i/>
        </w:rPr>
      </w:pPr>
    </w:p>
    <w:p w:rsidR="001E15AF"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Line 306: We are asked to note that "the short crus of the incus is fixed by the posterior ligament", but this ligament is not visible in any of the photomicr</w:t>
      </w:r>
      <w:r w:rsidR="00D271BC" w:rsidRPr="00141806">
        <w:rPr>
          <w:rFonts w:ascii="Times New Roman" w:hAnsi="Times New Roman" w:cs="Arial"/>
          <w:i/>
        </w:rPr>
        <w:t>ographs here.</w:t>
      </w:r>
    </w:p>
    <w:p w:rsidR="001E15AF" w:rsidRPr="00141806" w:rsidRDefault="001E15AF"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E43374" w:rsidRPr="00141806">
        <w:rPr>
          <w:rFonts w:ascii="Times New Roman" w:hAnsi="Times New Roman" w:cs="Arial"/>
          <w:color w:val="0000FF"/>
        </w:rPr>
        <w:t xml:space="preserve">have now </w:t>
      </w:r>
      <w:r w:rsidRPr="00141806">
        <w:rPr>
          <w:rFonts w:ascii="Times New Roman" w:hAnsi="Times New Roman" w:cs="Arial"/>
          <w:color w:val="0000FF"/>
        </w:rPr>
        <w:t>clarified</w:t>
      </w:r>
      <w:r w:rsidR="00FF31FE" w:rsidRPr="00141806">
        <w:rPr>
          <w:rFonts w:ascii="Times New Roman" w:hAnsi="Times New Roman" w:cs="Arial"/>
          <w:color w:val="0000FF"/>
        </w:rPr>
        <w:t xml:space="preserve"> th</w:t>
      </w:r>
      <w:r w:rsidR="00E43374" w:rsidRPr="00141806">
        <w:rPr>
          <w:rFonts w:ascii="Times New Roman" w:hAnsi="Times New Roman" w:cs="Arial"/>
          <w:color w:val="0000FF"/>
        </w:rPr>
        <w:t>is</w:t>
      </w:r>
      <w:r w:rsidR="00FF31FE" w:rsidRPr="00141806">
        <w:rPr>
          <w:rFonts w:ascii="Times New Roman" w:hAnsi="Times New Roman" w:cs="Arial"/>
          <w:color w:val="0000FF"/>
        </w:rPr>
        <w:t xml:space="preserve"> point in</w:t>
      </w:r>
      <w:r w:rsidR="00E43374" w:rsidRPr="00141806">
        <w:rPr>
          <w:rFonts w:ascii="Times New Roman" w:hAnsi="Times New Roman" w:cs="Arial"/>
          <w:color w:val="0000FF"/>
        </w:rPr>
        <w:t xml:space="preserve"> the</w:t>
      </w:r>
      <w:r w:rsidR="00FF31FE" w:rsidRPr="00141806">
        <w:rPr>
          <w:rFonts w:ascii="Times New Roman" w:hAnsi="Times New Roman" w:cs="Arial"/>
          <w:color w:val="0000FF"/>
        </w:rPr>
        <w:t xml:space="preserve"> Figure 3A legend:</w:t>
      </w:r>
    </w:p>
    <w:p w:rsidR="001E15AF" w:rsidRPr="00141806" w:rsidRDefault="00487A0F" w:rsidP="000625CC">
      <w:pPr>
        <w:pStyle w:val="Web"/>
        <w:spacing w:before="0" w:beforeAutospacing="0" w:after="0" w:afterAutospacing="0"/>
        <w:rPr>
          <w:rFonts w:ascii="Times New Roman" w:hAnsi="Times New Roman" w:cs="Arial"/>
        </w:rPr>
      </w:pPr>
      <w:r w:rsidRPr="00141806">
        <w:rPr>
          <w:rFonts w:ascii="Times New Roman" w:hAnsi="Times New Roman" w:cs="Arial"/>
          <w:color w:val="0000FF"/>
        </w:rPr>
        <w:t xml:space="preserve">[Figure 3A legend] </w:t>
      </w:r>
      <w:r w:rsidR="001E15AF" w:rsidRPr="00141806">
        <w:rPr>
          <w:rFonts w:ascii="Times New Roman" w:hAnsi="Times New Roman" w:cs="Arial"/>
          <w:color w:val="0000FF"/>
        </w:rPr>
        <w:t>Note that the short cru</w:t>
      </w:r>
      <w:r w:rsidRPr="00141806">
        <w:rPr>
          <w:rFonts w:ascii="Times New Roman" w:hAnsi="Times New Roman" w:cs="Arial"/>
          <w:color w:val="0000FF"/>
        </w:rPr>
        <w:t>s (</w:t>
      </w:r>
      <w:proofErr w:type="spellStart"/>
      <w:r w:rsidRPr="00141806">
        <w:rPr>
          <w:rFonts w:ascii="Times New Roman" w:hAnsi="Times New Roman" w:cs="Arial"/>
          <w:color w:val="0000FF"/>
        </w:rPr>
        <w:t>iCB</w:t>
      </w:r>
      <w:proofErr w:type="spellEnd"/>
      <w:r w:rsidRPr="00141806">
        <w:rPr>
          <w:rFonts w:ascii="Times New Roman" w:hAnsi="Times New Roman" w:cs="Arial"/>
          <w:color w:val="0000FF"/>
        </w:rPr>
        <w:t>, Crus breve</w:t>
      </w:r>
      <w:r w:rsidR="001E15AF" w:rsidRPr="00141806">
        <w:rPr>
          <w:rFonts w:ascii="Times New Roman" w:hAnsi="Times New Roman" w:cs="Arial"/>
          <w:color w:val="0000FF"/>
        </w:rPr>
        <w:t>) of the incus (</w:t>
      </w:r>
      <w:proofErr w:type="spellStart"/>
      <w:r w:rsidR="001E15AF" w:rsidRPr="00141806">
        <w:rPr>
          <w:rFonts w:ascii="Times New Roman" w:hAnsi="Times New Roman" w:cs="Arial"/>
          <w:color w:val="0000FF"/>
        </w:rPr>
        <w:t>i</w:t>
      </w:r>
      <w:proofErr w:type="spellEnd"/>
      <w:r w:rsidR="001E15AF" w:rsidRPr="00141806">
        <w:rPr>
          <w:rFonts w:ascii="Times New Roman" w:hAnsi="Times New Roman" w:cs="Arial"/>
          <w:color w:val="0000FF"/>
        </w:rPr>
        <w:t>) is fixed by the posterior ligament (not shown).</w:t>
      </w:r>
    </w:p>
    <w:p w:rsidR="001E15AF" w:rsidRPr="00141806" w:rsidRDefault="001E15AF" w:rsidP="000625CC">
      <w:pPr>
        <w:pStyle w:val="Web"/>
        <w:spacing w:before="0" w:beforeAutospacing="0" w:after="0" w:afterAutospacing="0"/>
        <w:rPr>
          <w:rFonts w:ascii="Times New Roman" w:hAnsi="Times New Roman" w:cs="Arial"/>
        </w:rPr>
      </w:pPr>
    </w:p>
    <w:p w:rsidR="007F1450" w:rsidRPr="00141806" w:rsidRDefault="00D271BC" w:rsidP="000625CC">
      <w:pPr>
        <w:pStyle w:val="Web"/>
        <w:spacing w:before="0" w:beforeAutospacing="0" w:after="0" w:afterAutospacing="0"/>
        <w:rPr>
          <w:rFonts w:ascii="Times New Roman" w:hAnsi="Times New Roman" w:cs="Arial"/>
        </w:rPr>
      </w:pPr>
      <w:r w:rsidRPr="00141806">
        <w:rPr>
          <w:rFonts w:ascii="Times New Roman" w:hAnsi="Times New Roman" w:cs="Arial"/>
        </w:rPr>
        <w:t>Line 313: M</w:t>
      </w:r>
      <w:r w:rsidR="00443FD5" w:rsidRPr="00141806">
        <w:rPr>
          <w:rFonts w:ascii="Times New Roman" w:hAnsi="Times New Roman" w:cs="Arial"/>
        </w:rPr>
        <w:t>ake it clear whether we are looking at a left or a right bulla here.</w:t>
      </w:r>
    </w:p>
    <w:p w:rsidR="00404464" w:rsidRPr="00141806" w:rsidRDefault="00487A0F" w:rsidP="00404464">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[Figure 4AD legend] </w:t>
      </w:r>
      <w:r w:rsidR="00404464" w:rsidRPr="00141806">
        <w:rPr>
          <w:rFonts w:ascii="Times New Roman" w:hAnsi="Times New Roman" w:cs="Arial"/>
          <w:color w:val="0000FF"/>
        </w:rPr>
        <w:t xml:space="preserve">The word “right” </w:t>
      </w:r>
      <w:r w:rsidR="00E43374" w:rsidRPr="00141806">
        <w:rPr>
          <w:rFonts w:ascii="Times New Roman" w:hAnsi="Times New Roman" w:cs="Arial"/>
          <w:color w:val="0000FF"/>
        </w:rPr>
        <w:t xml:space="preserve">is now </w:t>
      </w:r>
      <w:r w:rsidR="00404464" w:rsidRPr="00141806">
        <w:rPr>
          <w:rFonts w:ascii="Times New Roman" w:hAnsi="Times New Roman" w:cs="Arial"/>
          <w:color w:val="0000FF"/>
        </w:rPr>
        <w:t>inserted.</w:t>
      </w:r>
    </w:p>
    <w:p w:rsidR="007F1450" w:rsidRPr="00141806" w:rsidRDefault="007F1450" w:rsidP="000625CC">
      <w:pPr>
        <w:pStyle w:val="Web"/>
        <w:spacing w:before="0" w:beforeAutospacing="0" w:after="0" w:afterAutospacing="0"/>
        <w:rPr>
          <w:rFonts w:ascii="Times New Roman" w:hAnsi="Times New Roman" w:cs="Arial"/>
        </w:rPr>
      </w:pPr>
    </w:p>
    <w:p w:rsidR="00F526E1"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 xml:space="preserve">Line 314: There is no explanation anywhere in this article about how CT images were obtained, reconstructed or </w:t>
      </w:r>
      <w:proofErr w:type="spellStart"/>
      <w:r w:rsidRPr="00141806">
        <w:rPr>
          <w:rFonts w:ascii="Times New Roman" w:hAnsi="Times New Roman" w:cs="Arial"/>
          <w:i/>
        </w:rPr>
        <w:t>coloured</w:t>
      </w:r>
      <w:proofErr w:type="spellEnd"/>
      <w:r w:rsidRPr="00141806">
        <w:rPr>
          <w:rFonts w:ascii="Times New Roman" w:hAnsi="Times New Roman" w:cs="Arial"/>
          <w:i/>
        </w:rPr>
        <w:t xml:space="preserve"> (see major comments). A short paragraph at least</w:t>
      </w:r>
      <w:r w:rsidR="00D271BC" w:rsidRPr="00141806">
        <w:rPr>
          <w:rFonts w:ascii="Times New Roman" w:hAnsi="Times New Roman" w:cs="Arial"/>
          <w:i/>
        </w:rPr>
        <w:t xml:space="preserve"> is required!</w:t>
      </w:r>
    </w:p>
    <w:p w:rsidR="00C8775D" w:rsidRPr="00141806" w:rsidRDefault="00C8775D"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E43374" w:rsidRPr="00141806">
        <w:rPr>
          <w:rFonts w:ascii="Times New Roman" w:hAnsi="Times New Roman" w:cs="Arial"/>
          <w:color w:val="0000FF"/>
        </w:rPr>
        <w:t xml:space="preserve">have </w:t>
      </w:r>
      <w:r w:rsidRPr="00141806">
        <w:rPr>
          <w:rFonts w:ascii="Times New Roman" w:hAnsi="Times New Roman" w:cs="Arial"/>
          <w:color w:val="0000FF"/>
        </w:rPr>
        <w:t xml:space="preserve">added the following sentence to </w:t>
      </w:r>
      <w:r w:rsidR="00E43374" w:rsidRPr="00141806">
        <w:rPr>
          <w:rFonts w:ascii="Times New Roman" w:hAnsi="Times New Roman" w:cs="Arial"/>
          <w:color w:val="0000FF"/>
        </w:rPr>
        <w:t xml:space="preserve">the </w:t>
      </w:r>
      <w:r w:rsidRPr="00141806">
        <w:rPr>
          <w:rFonts w:ascii="Times New Roman" w:hAnsi="Times New Roman" w:cs="Arial"/>
          <w:color w:val="0000FF"/>
        </w:rPr>
        <w:t>Figure</w:t>
      </w:r>
      <w:r w:rsidR="00487A0F" w:rsidRPr="00141806">
        <w:rPr>
          <w:rFonts w:ascii="Times New Roman" w:hAnsi="Times New Roman" w:cs="Arial"/>
          <w:color w:val="0000FF"/>
        </w:rPr>
        <w:t xml:space="preserve"> 4 legend and </w:t>
      </w:r>
      <w:r w:rsidR="00E43374" w:rsidRPr="00141806">
        <w:rPr>
          <w:rFonts w:ascii="Times New Roman" w:hAnsi="Times New Roman" w:cs="Arial"/>
          <w:color w:val="0000FF"/>
        </w:rPr>
        <w:t xml:space="preserve">cited </w:t>
      </w:r>
      <w:r w:rsidR="00487A0F" w:rsidRPr="00141806">
        <w:rPr>
          <w:rFonts w:ascii="Times New Roman" w:hAnsi="Times New Roman" w:cs="Arial"/>
          <w:color w:val="0000FF"/>
        </w:rPr>
        <w:t>a reference</w:t>
      </w:r>
      <w:proofErr w:type="gramStart"/>
      <w:r w:rsidR="00487A0F" w:rsidRPr="00141806">
        <w:rPr>
          <w:rFonts w:ascii="Times New Roman" w:hAnsi="Times New Roman" w:cs="Arial"/>
          <w:color w:val="0000FF"/>
        </w:rPr>
        <w:t>:</w:t>
      </w:r>
      <w:r w:rsidRPr="00141806">
        <w:rPr>
          <w:rFonts w:ascii="Times New Roman" w:hAnsi="Times New Roman" w:cs="Arial"/>
          <w:color w:val="0000FF"/>
        </w:rPr>
        <w:t>.</w:t>
      </w:r>
      <w:proofErr w:type="gramEnd"/>
    </w:p>
    <w:p w:rsidR="00C8775D" w:rsidRPr="00141806" w:rsidRDefault="00C47ECA" w:rsidP="000625CC">
      <w:pPr>
        <w:pStyle w:val="Web"/>
        <w:spacing w:before="0" w:beforeAutospacing="0" w:after="0" w:afterAutospacing="0"/>
        <w:rPr>
          <w:rFonts w:ascii="Times New Roman" w:hAnsi="Times New Roman" w:cs="Arial"/>
          <w:color w:val="0000FF"/>
        </w:rPr>
      </w:pPr>
      <w:r>
        <w:rPr>
          <w:rFonts w:ascii="Times New Roman" w:hAnsi="Times New Roman" w:cs="Arial"/>
          <w:color w:val="0000FF"/>
        </w:rPr>
        <w:t>[Figure 4 legend</w:t>
      </w:r>
      <w:r w:rsidR="00487A0F" w:rsidRPr="00141806">
        <w:rPr>
          <w:rFonts w:ascii="Times New Roman" w:hAnsi="Times New Roman" w:cs="Arial"/>
          <w:color w:val="0000FF"/>
        </w:rPr>
        <w:t xml:space="preserve">] </w:t>
      </w:r>
      <w:r w:rsidR="00C8775D" w:rsidRPr="00141806">
        <w:rPr>
          <w:rFonts w:ascii="Times New Roman" w:hAnsi="Times New Roman" w:cs="Arial"/>
          <w:color w:val="0000FF"/>
        </w:rPr>
        <w:t xml:space="preserve">Micro-CT images were obtained at a voxel resolution of 5 </w:t>
      </w:r>
      <w:r w:rsidR="00AF6612" w:rsidRPr="00141806">
        <w:rPr>
          <w:rFonts w:ascii="Times New Roman" w:hAnsi="Times New Roman" w:cs="Arial"/>
          <w:color w:val="0000FF"/>
        </w:rPr>
        <w:t>µ</w:t>
      </w:r>
      <w:r w:rsidR="00C8775D" w:rsidRPr="00141806">
        <w:rPr>
          <w:rFonts w:ascii="Times New Roman" w:hAnsi="Times New Roman" w:cs="Arial"/>
          <w:color w:val="0000FF"/>
        </w:rPr>
        <w:t>m as previously described (</w:t>
      </w:r>
      <w:proofErr w:type="spellStart"/>
      <w:r w:rsidR="00C8775D" w:rsidRPr="00141806">
        <w:rPr>
          <w:rFonts w:ascii="Times New Roman" w:hAnsi="Times New Roman" w:cs="Arial"/>
          <w:color w:val="0000FF"/>
        </w:rPr>
        <w:t>Kanzaki</w:t>
      </w:r>
      <w:proofErr w:type="spellEnd"/>
      <w:r w:rsidR="00C8775D" w:rsidRPr="00141806">
        <w:rPr>
          <w:rFonts w:ascii="Times New Roman" w:hAnsi="Times New Roman" w:cs="Arial"/>
          <w:color w:val="0000FF"/>
        </w:rPr>
        <w:t>, 2011).</w:t>
      </w:r>
    </w:p>
    <w:p w:rsidR="003F03AB" w:rsidRPr="00141806" w:rsidRDefault="00D271BC" w:rsidP="000625CC">
      <w:pPr>
        <w:pStyle w:val="Web"/>
        <w:spacing w:before="0" w:beforeAutospacing="0" w:after="0" w:afterAutospacing="0"/>
        <w:rPr>
          <w:rFonts w:ascii="Times New Roman" w:hAnsi="Times New Roman" w:cs="Arial"/>
        </w:rPr>
      </w:pPr>
      <w:r w:rsidRPr="00141806">
        <w:rPr>
          <w:rFonts w:ascii="Times New Roman" w:hAnsi="Times New Roman" w:cs="Arial"/>
        </w:rPr>
        <w:lastRenderedPageBreak/>
        <w:br/>
      </w:r>
      <w:r w:rsidRPr="00141806">
        <w:rPr>
          <w:rFonts w:ascii="Times New Roman" w:hAnsi="Times New Roman" w:cs="Arial"/>
          <w:i/>
        </w:rPr>
        <w:t>Line 335: M</w:t>
      </w:r>
      <w:r w:rsidR="00443FD5" w:rsidRPr="00141806">
        <w:rPr>
          <w:rFonts w:ascii="Times New Roman" w:hAnsi="Times New Roman" w:cs="Arial"/>
          <w:i/>
        </w:rPr>
        <w:t>ake it clear that Fig. 6B also shows the mouse ossicles, to scale. It should also explain in the caption what the dotted lines and the curved arrow represent.</w:t>
      </w:r>
    </w:p>
    <w:p w:rsidR="00487A0F" w:rsidRPr="00141806" w:rsidRDefault="00487A0F"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[Representative results] </w:t>
      </w:r>
      <w:r w:rsidR="00F526E1" w:rsidRPr="00141806">
        <w:rPr>
          <w:rFonts w:ascii="Times New Roman" w:hAnsi="Times New Roman" w:cs="Arial"/>
          <w:color w:val="0000FF"/>
        </w:rPr>
        <w:t>W</w:t>
      </w:r>
      <w:r w:rsidR="003F03AB" w:rsidRPr="00141806">
        <w:rPr>
          <w:rFonts w:ascii="Times New Roman" w:hAnsi="Times New Roman" w:cs="Arial"/>
          <w:color w:val="0000FF"/>
        </w:rPr>
        <w:t xml:space="preserve">e </w:t>
      </w:r>
      <w:r w:rsidR="00E43374" w:rsidRPr="00141806">
        <w:rPr>
          <w:rFonts w:ascii="Times New Roman" w:hAnsi="Times New Roman" w:cs="Arial"/>
          <w:color w:val="0000FF"/>
        </w:rPr>
        <w:t xml:space="preserve">have now </w:t>
      </w:r>
      <w:r w:rsidR="003F03AB" w:rsidRPr="00141806">
        <w:rPr>
          <w:rFonts w:ascii="Times New Roman" w:hAnsi="Times New Roman" w:cs="Arial"/>
          <w:color w:val="0000FF"/>
        </w:rPr>
        <w:t>added</w:t>
      </w:r>
      <w:r w:rsidR="00F526E1" w:rsidRPr="00141806">
        <w:rPr>
          <w:rFonts w:ascii="Times New Roman" w:hAnsi="Times New Roman" w:cs="Arial"/>
          <w:color w:val="0000FF"/>
        </w:rPr>
        <w:t xml:space="preserve"> “at the same magnifi</w:t>
      </w:r>
      <w:r w:rsidRPr="00141806">
        <w:rPr>
          <w:rFonts w:ascii="Times New Roman" w:hAnsi="Times New Roman" w:cs="Arial"/>
          <w:color w:val="0000FF"/>
        </w:rPr>
        <w:t>cation</w:t>
      </w:r>
      <w:r w:rsidR="00E43374" w:rsidRPr="00141806">
        <w:rPr>
          <w:rFonts w:ascii="Times New Roman" w:hAnsi="Times New Roman" w:cs="Arial"/>
          <w:color w:val="0000FF"/>
        </w:rPr>
        <w:t>.</w:t>
      </w:r>
      <w:r w:rsidRPr="00141806">
        <w:rPr>
          <w:rFonts w:ascii="Times New Roman" w:hAnsi="Times New Roman" w:cs="Arial"/>
          <w:color w:val="0000FF"/>
        </w:rPr>
        <w:t>”</w:t>
      </w:r>
    </w:p>
    <w:p w:rsidR="003F03AB" w:rsidRPr="00141806" w:rsidRDefault="00487A0F"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[Figure 6</w:t>
      </w:r>
      <w:r w:rsidR="00A23A3E" w:rsidRPr="00141806">
        <w:rPr>
          <w:rFonts w:ascii="Times New Roman" w:hAnsi="Times New Roman" w:cs="Arial"/>
          <w:color w:val="0000FF"/>
        </w:rPr>
        <w:t>B</w:t>
      </w:r>
      <w:r w:rsidRPr="00141806">
        <w:rPr>
          <w:rFonts w:ascii="Times New Roman" w:hAnsi="Times New Roman" w:cs="Arial"/>
          <w:color w:val="0000FF"/>
        </w:rPr>
        <w:t xml:space="preserve"> legend] </w:t>
      </w:r>
      <w:r w:rsidR="00460D44" w:rsidRPr="00141806">
        <w:rPr>
          <w:rFonts w:ascii="Times New Roman" w:hAnsi="Times New Roman" w:cs="Arial"/>
          <w:color w:val="0000FF"/>
        </w:rPr>
        <w:t>Ossicles of P31 mouse are imaged at the same magnification as that used for human ossicles. Curved arrows indicate the angle between the anatomical axis and the manubrium (dotted lines).</w:t>
      </w:r>
    </w:p>
    <w:p w:rsidR="003F03AB" w:rsidRPr="00141806" w:rsidRDefault="003F03AB" w:rsidP="000625CC">
      <w:pPr>
        <w:pStyle w:val="Web"/>
        <w:spacing w:before="0" w:beforeAutospacing="0" w:after="0" w:afterAutospacing="0"/>
        <w:rPr>
          <w:rFonts w:ascii="Times New Roman" w:hAnsi="Times New Roman" w:cs="Arial"/>
        </w:rPr>
      </w:pPr>
    </w:p>
    <w:p w:rsidR="00F526E1"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Lines 338, 342: I don't see the muscular process (</w:t>
      </w:r>
      <w:proofErr w:type="spellStart"/>
      <w:r w:rsidRPr="00141806">
        <w:rPr>
          <w:rFonts w:ascii="Times New Roman" w:hAnsi="Times New Roman" w:cs="Arial"/>
          <w:i/>
        </w:rPr>
        <w:t>mp</w:t>
      </w:r>
      <w:proofErr w:type="spellEnd"/>
      <w:r w:rsidRPr="00141806">
        <w:rPr>
          <w:rFonts w:ascii="Times New Roman" w:hAnsi="Times New Roman" w:cs="Arial"/>
          <w:i/>
        </w:rPr>
        <w:t>) labelled in the figure.</w:t>
      </w:r>
    </w:p>
    <w:p w:rsidR="00F526E1" w:rsidRPr="00141806" w:rsidRDefault="00487A0F"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[Figure 6 legend]</w:t>
      </w:r>
      <w:r w:rsidR="00F526E1" w:rsidRPr="00141806">
        <w:rPr>
          <w:rFonts w:ascii="Times New Roman" w:hAnsi="Times New Roman" w:cs="Arial"/>
          <w:color w:val="0000FF"/>
        </w:rPr>
        <w:t xml:space="preserve"> </w:t>
      </w:r>
      <w:r w:rsidR="00E43374" w:rsidRPr="00141806">
        <w:rPr>
          <w:rFonts w:ascii="Times New Roman" w:hAnsi="Times New Roman" w:cs="Arial"/>
          <w:color w:val="0000FF"/>
        </w:rPr>
        <w:t xml:space="preserve">We </w:t>
      </w:r>
      <w:r w:rsidR="00F526E1" w:rsidRPr="00141806">
        <w:rPr>
          <w:rFonts w:ascii="Times New Roman" w:hAnsi="Times New Roman" w:cs="Arial"/>
          <w:color w:val="0000FF"/>
        </w:rPr>
        <w:t>now</w:t>
      </w:r>
      <w:r w:rsidR="00E43374" w:rsidRPr="00141806">
        <w:rPr>
          <w:rFonts w:ascii="Times New Roman" w:hAnsi="Times New Roman" w:cs="Arial"/>
          <w:color w:val="0000FF"/>
        </w:rPr>
        <w:t xml:space="preserve"> indicate</w:t>
      </w:r>
      <w:r w:rsidR="00F526E1" w:rsidRPr="00141806">
        <w:rPr>
          <w:rFonts w:ascii="Times New Roman" w:hAnsi="Times New Roman" w:cs="Arial"/>
          <w:color w:val="0000FF"/>
        </w:rPr>
        <w:t xml:space="preserve"> “black asterisk (muscular process of the malleus)” and</w:t>
      </w:r>
      <w:r w:rsidR="00E43374" w:rsidRPr="00141806">
        <w:rPr>
          <w:rFonts w:ascii="Times New Roman" w:hAnsi="Times New Roman" w:cs="Arial"/>
          <w:color w:val="0000FF"/>
        </w:rPr>
        <w:t xml:space="preserve"> later</w:t>
      </w:r>
      <w:r w:rsidR="00F526E1" w:rsidRPr="00141806">
        <w:rPr>
          <w:rFonts w:ascii="Times New Roman" w:hAnsi="Times New Roman" w:cs="Arial"/>
          <w:color w:val="0000FF"/>
        </w:rPr>
        <w:t xml:space="preserve"> “white asterisk (muscular process of the stapes)”.</w:t>
      </w:r>
    </w:p>
    <w:p w:rsidR="007F1450"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Line 339: As referred to previously, the label "</w:t>
      </w:r>
      <w:proofErr w:type="spellStart"/>
      <w:r w:rsidRPr="00141806">
        <w:rPr>
          <w:rFonts w:ascii="Times New Roman" w:hAnsi="Times New Roman" w:cs="Arial"/>
          <w:i/>
        </w:rPr>
        <w:t>mPB</w:t>
      </w:r>
      <w:proofErr w:type="spellEnd"/>
      <w:r w:rsidRPr="00141806">
        <w:rPr>
          <w:rFonts w:ascii="Times New Roman" w:hAnsi="Times New Roman" w:cs="Arial"/>
          <w:i/>
        </w:rPr>
        <w:t xml:space="preserve">" actually points to the orbicular </w:t>
      </w:r>
      <w:proofErr w:type="spellStart"/>
      <w:r w:rsidRPr="00141806">
        <w:rPr>
          <w:rFonts w:ascii="Times New Roman" w:hAnsi="Times New Roman" w:cs="Arial"/>
          <w:i/>
        </w:rPr>
        <w:t>apophysis</w:t>
      </w:r>
      <w:proofErr w:type="spellEnd"/>
      <w:r w:rsidRPr="00141806">
        <w:rPr>
          <w:rFonts w:ascii="Times New Roman" w:hAnsi="Times New Roman" w:cs="Arial"/>
          <w:i/>
        </w:rPr>
        <w:t xml:space="preserve">, which is NOT synonymous with the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I have never heard the term "tuber mallei", which I suggest is deleted.</w:t>
      </w:r>
    </w:p>
    <w:p w:rsidR="00845827" w:rsidRPr="00141806" w:rsidRDefault="00845827" w:rsidP="00845827">
      <w:pPr>
        <w:pStyle w:val="Web"/>
        <w:spacing w:before="0" w:beforeAutospacing="0" w:after="0" w:afterAutospacing="0"/>
        <w:rPr>
          <w:rFonts w:ascii="Times New Roman" w:hAnsi="Times New Roman" w:cs="Arial"/>
          <w:color w:val="0000FF"/>
        </w:rPr>
      </w:pPr>
      <w:r w:rsidRPr="00141806">
        <w:rPr>
          <w:rFonts w:ascii="Times New Roman" w:hAnsi="Times New Roman" w:cs="Arial"/>
        </w:rPr>
        <w:t xml:space="preserve">We </w:t>
      </w:r>
      <w:r w:rsidR="00E43374" w:rsidRPr="00141806">
        <w:rPr>
          <w:rFonts w:ascii="Times New Roman" w:hAnsi="Times New Roman" w:cs="Arial"/>
        </w:rPr>
        <w:t xml:space="preserve">have </w:t>
      </w:r>
      <w:r w:rsidR="00B60CAD" w:rsidRPr="00141806">
        <w:rPr>
          <w:rFonts w:ascii="Times New Roman" w:hAnsi="Times New Roman" w:cs="Arial"/>
        </w:rPr>
        <w:t xml:space="preserve">now </w:t>
      </w:r>
      <w:r w:rsidRPr="00141806">
        <w:rPr>
          <w:rFonts w:ascii="Times New Roman" w:hAnsi="Times New Roman" w:cs="Arial"/>
        </w:rPr>
        <w:t xml:space="preserve">deleted </w:t>
      </w:r>
      <w:r w:rsidRPr="00141806">
        <w:rPr>
          <w:rFonts w:ascii="Times New Roman" w:hAnsi="Times New Roman" w:cs="Arial"/>
          <w:color w:val="0000FF"/>
        </w:rPr>
        <w:t xml:space="preserve">“Tuber mallei”. Please see the separate sheet </w:t>
      </w:r>
      <w:r w:rsidR="00E43374" w:rsidRPr="00141806">
        <w:rPr>
          <w:rFonts w:ascii="Times New Roman" w:hAnsi="Times New Roman" w:cs="Arial"/>
          <w:color w:val="0000FF"/>
        </w:rPr>
        <w:t xml:space="preserve">relevant to </w:t>
      </w:r>
      <w:proofErr w:type="spellStart"/>
      <w:r w:rsidRPr="00141806">
        <w:rPr>
          <w:rFonts w:ascii="Times New Roman" w:hAnsi="Times New Roman" w:cs="Arial"/>
          <w:color w:val="0000FF"/>
        </w:rPr>
        <w:t>mPB</w:t>
      </w:r>
      <w:proofErr w:type="spellEnd"/>
      <w:r w:rsidRPr="00141806">
        <w:rPr>
          <w:rFonts w:ascii="Times New Roman" w:hAnsi="Times New Roman" w:cs="Arial"/>
          <w:color w:val="0000FF"/>
        </w:rPr>
        <w:t xml:space="preserve"> versus orbicular </w:t>
      </w:r>
      <w:proofErr w:type="spellStart"/>
      <w:r w:rsidRPr="00141806">
        <w:rPr>
          <w:rFonts w:ascii="Times New Roman" w:hAnsi="Times New Roman" w:cs="Arial"/>
          <w:color w:val="0000FF"/>
        </w:rPr>
        <w:t>apophysis</w:t>
      </w:r>
      <w:proofErr w:type="spellEnd"/>
      <w:r w:rsidRPr="00141806">
        <w:rPr>
          <w:rFonts w:ascii="Times New Roman" w:hAnsi="Times New Roman" w:cs="Arial"/>
          <w:color w:val="0000FF"/>
        </w:rPr>
        <w:t xml:space="preserve"> issue.</w:t>
      </w:r>
    </w:p>
    <w:p w:rsidR="007F1450" w:rsidRPr="00141806" w:rsidRDefault="007F1450" w:rsidP="000625CC">
      <w:pPr>
        <w:pStyle w:val="Web"/>
        <w:spacing w:before="0" w:beforeAutospacing="0" w:after="0" w:afterAutospacing="0"/>
        <w:rPr>
          <w:rFonts w:ascii="Times New Roman" w:hAnsi="Times New Roman" w:cs="Arial"/>
        </w:rPr>
      </w:pPr>
    </w:p>
    <w:p w:rsidR="007F1450"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rPr>
        <w:t>Lines 351-355: It is not clear enough here whether the middle ear cavity of mice of this age is filled with fluid normally, and "cavitation" refers to the natural event whereby the fluid is replaced with air, or whether the fluid is appearing as a post-mortem artefact and "cavitation" is simply the process of bubbles forming therein. Please be clearer about when the fluid in the middle ear is removed, in ontogeny.</w:t>
      </w:r>
    </w:p>
    <w:p w:rsidR="00845827" w:rsidRPr="00141806" w:rsidRDefault="00845827" w:rsidP="00845827">
      <w:pPr>
        <w:pStyle w:val="Web"/>
        <w:spacing w:before="0" w:beforeAutospacing="0" w:after="0" w:afterAutospacing="0"/>
        <w:rPr>
          <w:rFonts w:ascii="Times New Roman" w:hAnsi="Times New Roman" w:cs="Arial"/>
          <w:color w:val="0000FF"/>
          <w:highlight w:val="yellow"/>
        </w:rPr>
      </w:pPr>
      <w:r w:rsidRPr="00141806">
        <w:rPr>
          <w:rFonts w:ascii="Times New Roman" w:hAnsi="Times New Roman" w:cs="Arial"/>
          <w:color w:val="0000FF"/>
        </w:rPr>
        <w:t xml:space="preserve">We </w:t>
      </w:r>
      <w:r w:rsidR="00E43374" w:rsidRPr="00141806">
        <w:rPr>
          <w:rFonts w:ascii="Times New Roman" w:hAnsi="Times New Roman" w:cs="Arial"/>
          <w:color w:val="0000FF"/>
        </w:rPr>
        <w:t xml:space="preserve">now clarify </w:t>
      </w:r>
      <w:r w:rsidRPr="00141806">
        <w:rPr>
          <w:rFonts w:ascii="Times New Roman" w:hAnsi="Times New Roman" w:cs="Arial"/>
          <w:color w:val="0000FF"/>
        </w:rPr>
        <w:t>the point</w:t>
      </w:r>
      <w:r w:rsidR="00E43374" w:rsidRPr="00141806">
        <w:rPr>
          <w:rFonts w:ascii="Times New Roman" w:hAnsi="Times New Roman" w:cs="Arial"/>
          <w:color w:val="0000FF"/>
        </w:rPr>
        <w:t xml:space="preserve"> in the following</w:t>
      </w:r>
      <w:r w:rsidRPr="00141806">
        <w:rPr>
          <w:rFonts w:ascii="Times New Roman" w:hAnsi="Times New Roman" w:cs="Arial"/>
          <w:color w:val="0000FF"/>
        </w:rPr>
        <w:t>:</w:t>
      </w:r>
    </w:p>
    <w:p w:rsidR="00845827" w:rsidRPr="00141806" w:rsidRDefault="00CA608B" w:rsidP="00845827">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[Discussion] </w:t>
      </w:r>
      <w:r w:rsidR="00460D44" w:rsidRPr="00141806">
        <w:rPr>
          <w:rFonts w:ascii="Times New Roman" w:hAnsi="Times New Roman" w:cs="Arial"/>
          <w:color w:val="0000FF"/>
        </w:rPr>
        <w:t xml:space="preserve">Dissecting the bulla from the head before sectioning has several advantages. First, postnatal cavitation and growth of the auditory bulla occurs most actively from P6 onwards and is complete by P14 </w:t>
      </w:r>
      <w:r w:rsidR="00460D44" w:rsidRPr="00C47ECA">
        <w:rPr>
          <w:rFonts w:ascii="Times New Roman" w:hAnsi="Times New Roman" w:cs="Arial"/>
          <w:color w:val="0000FF"/>
          <w:vertAlign w:val="superscript"/>
        </w:rPr>
        <w:t>50</w:t>
      </w:r>
      <w:r w:rsidR="00460D44" w:rsidRPr="00141806">
        <w:rPr>
          <w:rFonts w:ascii="Times New Roman" w:hAnsi="Times New Roman" w:cs="Arial"/>
          <w:color w:val="0000FF"/>
        </w:rPr>
        <w:t xml:space="preserve">. The mesenchymal tissue between the tympanic membrane and </w:t>
      </w:r>
      <w:bookmarkStart w:id="2" w:name="_GoBack"/>
      <w:bookmarkEnd w:id="2"/>
      <w:r w:rsidR="00460D44" w:rsidRPr="00141806">
        <w:rPr>
          <w:rFonts w:ascii="Times New Roman" w:hAnsi="Times New Roman" w:cs="Arial"/>
          <w:color w:val="0000FF"/>
        </w:rPr>
        <w:t>cochlear wall is replaced by air through the cavitation process. Resultant air in the middle ear cavity can impede contact between tissues and liquids during fixation, decalcification and embedding. It is easier to remove air from the isolated auditory bulla by cutting off the anterior end (</w:t>
      </w:r>
      <w:proofErr w:type="spellStart"/>
      <w:r w:rsidR="00460D44" w:rsidRPr="00141806">
        <w:rPr>
          <w:rFonts w:ascii="Times New Roman" w:hAnsi="Times New Roman" w:cs="Arial"/>
          <w:color w:val="0000FF"/>
        </w:rPr>
        <w:t>styliform</w:t>
      </w:r>
      <w:proofErr w:type="spellEnd"/>
      <w:r w:rsidR="00460D44" w:rsidRPr="00141806">
        <w:rPr>
          <w:rFonts w:ascii="Times New Roman" w:hAnsi="Times New Roman" w:cs="Arial"/>
          <w:color w:val="0000FF"/>
        </w:rPr>
        <w:t xml:space="preserve"> process) rather than trying to do so in the </w:t>
      </w:r>
      <w:proofErr w:type="spellStart"/>
      <w:r w:rsidR="00460D44" w:rsidRPr="00141806">
        <w:rPr>
          <w:rFonts w:ascii="Times New Roman" w:hAnsi="Times New Roman" w:cs="Arial"/>
          <w:color w:val="0000FF"/>
        </w:rPr>
        <w:t>unisolated</w:t>
      </w:r>
      <w:proofErr w:type="spellEnd"/>
      <w:r w:rsidR="00460D44" w:rsidRPr="00141806">
        <w:rPr>
          <w:rFonts w:ascii="Times New Roman" w:hAnsi="Times New Roman" w:cs="Arial"/>
          <w:color w:val="0000FF"/>
        </w:rPr>
        <w:t xml:space="preserve"> bulla.</w:t>
      </w:r>
    </w:p>
    <w:p w:rsidR="007F1450" w:rsidRPr="00141806" w:rsidRDefault="007F1450" w:rsidP="000625CC">
      <w:pPr>
        <w:pStyle w:val="Web"/>
        <w:spacing w:before="0" w:beforeAutospacing="0" w:after="0" w:afterAutospacing="0"/>
        <w:rPr>
          <w:rFonts w:ascii="Times New Roman" w:hAnsi="Times New Roman" w:cs="Arial"/>
        </w:rPr>
      </w:pPr>
    </w:p>
    <w:p w:rsidR="007F1450"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 xml:space="preserve">Fig. 1F: It is not clear what the </w:t>
      </w:r>
      <w:proofErr w:type="spellStart"/>
      <w:r w:rsidRPr="00141806">
        <w:rPr>
          <w:rFonts w:ascii="Times New Roman" w:hAnsi="Times New Roman" w:cs="Arial"/>
          <w:i/>
        </w:rPr>
        <w:t>styliform</w:t>
      </w:r>
      <w:proofErr w:type="spellEnd"/>
      <w:r w:rsidRPr="00141806">
        <w:rPr>
          <w:rFonts w:ascii="Times New Roman" w:hAnsi="Times New Roman" w:cs="Arial"/>
          <w:i/>
        </w:rPr>
        <w:t xml:space="preserve"> process label is actually indicating here, since no process is visible.</w:t>
      </w:r>
    </w:p>
    <w:p w:rsidR="003F5B6C" w:rsidRPr="00141806" w:rsidRDefault="003F5B6C"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We </w:t>
      </w:r>
      <w:r w:rsidR="006B4C66" w:rsidRPr="00141806">
        <w:rPr>
          <w:rFonts w:ascii="Times New Roman" w:hAnsi="Times New Roman" w:cs="Arial"/>
          <w:color w:val="0000FF"/>
        </w:rPr>
        <w:t xml:space="preserve">have </w:t>
      </w:r>
      <w:r w:rsidRPr="00141806">
        <w:rPr>
          <w:rFonts w:ascii="Times New Roman" w:hAnsi="Times New Roman" w:cs="Arial"/>
          <w:color w:val="0000FF"/>
        </w:rPr>
        <w:t xml:space="preserve">replaced the Figure 1F photo and clearly labeled the </w:t>
      </w:r>
      <w:proofErr w:type="spellStart"/>
      <w:r w:rsidRPr="00141806">
        <w:rPr>
          <w:rFonts w:ascii="Times New Roman" w:hAnsi="Times New Roman" w:cs="Arial"/>
          <w:color w:val="0000FF"/>
        </w:rPr>
        <w:t>styliform</w:t>
      </w:r>
      <w:proofErr w:type="spellEnd"/>
      <w:r w:rsidRPr="00141806">
        <w:rPr>
          <w:rFonts w:ascii="Times New Roman" w:hAnsi="Times New Roman" w:cs="Arial"/>
          <w:color w:val="0000FF"/>
        </w:rPr>
        <w:t xml:space="preserve"> process (</w:t>
      </w:r>
      <w:proofErr w:type="spellStart"/>
      <w:r w:rsidRPr="00141806">
        <w:rPr>
          <w:rFonts w:ascii="Times New Roman" w:hAnsi="Times New Roman" w:cs="Arial"/>
          <w:color w:val="0000FF"/>
        </w:rPr>
        <w:t>Sp</w:t>
      </w:r>
      <w:proofErr w:type="spellEnd"/>
      <w:r w:rsidRPr="00141806">
        <w:rPr>
          <w:rFonts w:ascii="Times New Roman" w:hAnsi="Times New Roman" w:cs="Arial"/>
          <w:color w:val="0000FF"/>
        </w:rPr>
        <w:t>).</w:t>
      </w:r>
    </w:p>
    <w:p w:rsidR="00D271B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lastRenderedPageBreak/>
        <w:br/>
      </w:r>
      <w:r w:rsidRPr="00141806">
        <w:rPr>
          <w:rFonts w:ascii="Times New Roman" w:hAnsi="Times New Roman" w:cs="Arial"/>
          <w:i/>
        </w:rPr>
        <w:t>Figures 2, 5, 6: All references to the "</w:t>
      </w:r>
      <w:proofErr w:type="spellStart"/>
      <w:r w:rsidRPr="00141806">
        <w:rPr>
          <w:rFonts w:ascii="Times New Roman" w:hAnsi="Times New Roman" w:cs="Arial"/>
          <w:i/>
        </w:rPr>
        <w:t>processus</w:t>
      </w:r>
      <w:proofErr w:type="spellEnd"/>
      <w:r w:rsidRPr="00141806">
        <w:rPr>
          <w:rFonts w:ascii="Times New Roman" w:hAnsi="Times New Roman" w:cs="Arial"/>
          <w:i/>
        </w:rPr>
        <w:t xml:space="preserve"> brevis" in captions and figures should be changed to "orbicular </w:t>
      </w:r>
      <w:proofErr w:type="spellStart"/>
      <w:r w:rsidRPr="00141806">
        <w:rPr>
          <w:rFonts w:ascii="Times New Roman" w:hAnsi="Times New Roman" w:cs="Arial"/>
          <w:i/>
        </w:rPr>
        <w:t>apophysis</w:t>
      </w:r>
      <w:proofErr w:type="spellEnd"/>
      <w:r w:rsidRPr="00141806">
        <w:rPr>
          <w:rFonts w:ascii="Times New Roman" w:hAnsi="Times New Roman" w:cs="Arial"/>
          <w:i/>
        </w:rPr>
        <w:t>" (see above).</w:t>
      </w:r>
    </w:p>
    <w:p w:rsidR="00D271BC" w:rsidRPr="00141806" w:rsidRDefault="00D271BC"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Please </w:t>
      </w:r>
      <w:r w:rsidR="003F5B6C" w:rsidRPr="00141806">
        <w:rPr>
          <w:rFonts w:ascii="Times New Roman" w:hAnsi="Times New Roman" w:cs="Arial"/>
          <w:color w:val="0000FF"/>
        </w:rPr>
        <w:t>see</w:t>
      </w:r>
      <w:r w:rsidRPr="00141806">
        <w:rPr>
          <w:rFonts w:ascii="Times New Roman" w:hAnsi="Times New Roman" w:cs="Arial"/>
          <w:color w:val="0000FF"/>
        </w:rPr>
        <w:t xml:space="preserve"> the separate sheet </w:t>
      </w:r>
      <w:r w:rsidR="006B4C66" w:rsidRPr="00141806">
        <w:rPr>
          <w:rFonts w:ascii="Times New Roman" w:hAnsi="Times New Roman" w:cs="Arial"/>
          <w:color w:val="0000FF"/>
        </w:rPr>
        <w:t xml:space="preserve">about this </w:t>
      </w:r>
      <w:r w:rsidRPr="00141806">
        <w:rPr>
          <w:rFonts w:ascii="Times New Roman" w:hAnsi="Times New Roman" w:cs="Arial"/>
          <w:color w:val="0000FF"/>
        </w:rPr>
        <w:t>issue.</w:t>
      </w:r>
    </w:p>
    <w:p w:rsidR="00D271BC" w:rsidRPr="00141806" w:rsidRDefault="00D271BC" w:rsidP="000625CC">
      <w:pPr>
        <w:pStyle w:val="Web"/>
        <w:spacing w:before="0" w:beforeAutospacing="0" w:after="0" w:afterAutospacing="0"/>
        <w:rPr>
          <w:rFonts w:ascii="Times New Roman" w:hAnsi="Times New Roman" w:cs="Arial"/>
        </w:rPr>
      </w:pPr>
    </w:p>
    <w:p w:rsidR="00D271BC"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Fig. 2D: The arrow labelling the malleus head appears to be pointing to the base of the anterior process. The head is nearer to the articulation with the incus.</w:t>
      </w:r>
    </w:p>
    <w:p w:rsidR="00D271BC" w:rsidRPr="00141806" w:rsidRDefault="00D271BC"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Corrected.</w:t>
      </w:r>
    </w:p>
    <w:p w:rsidR="007F1450"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rPr>
        <w:br/>
      </w:r>
      <w:r w:rsidRPr="00141806">
        <w:rPr>
          <w:rFonts w:ascii="Times New Roman" w:hAnsi="Times New Roman" w:cs="Arial"/>
          <w:i/>
        </w:rPr>
        <w:t>Fig. 3: The arrow in panel B and the cross in panel C are not explained in the caption.</w:t>
      </w:r>
      <w:r w:rsidR="00D271BC" w:rsidRPr="00141806">
        <w:rPr>
          <w:rFonts w:ascii="Times New Roman" w:hAnsi="Times New Roman" w:cs="Arial"/>
          <w:i/>
        </w:rPr>
        <w:t xml:space="preserve"> </w:t>
      </w:r>
    </w:p>
    <w:p w:rsidR="00D271BC" w:rsidRPr="00141806" w:rsidRDefault="00D271BC" w:rsidP="000625CC">
      <w:pPr>
        <w:pStyle w:val="Web"/>
        <w:spacing w:before="0" w:beforeAutospacing="0" w:after="0" w:afterAutospacing="0"/>
        <w:rPr>
          <w:rFonts w:ascii="Times New Roman" w:hAnsi="Times New Roman" w:cs="Arial"/>
        </w:rPr>
      </w:pPr>
      <w:r w:rsidRPr="00141806">
        <w:rPr>
          <w:rFonts w:ascii="Times New Roman" w:hAnsi="Times New Roman" w:cs="Arial"/>
          <w:color w:val="0000FF"/>
        </w:rPr>
        <w:t>Both the arrow and the cross are now explained</w:t>
      </w:r>
      <w:r w:rsidR="00460D44" w:rsidRPr="00141806">
        <w:rPr>
          <w:rFonts w:ascii="Times New Roman" w:hAnsi="Times New Roman" w:cs="Arial"/>
        </w:rPr>
        <w:t>:</w:t>
      </w:r>
    </w:p>
    <w:p w:rsidR="00460D44" w:rsidRPr="00141806" w:rsidRDefault="00460D44"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Asterisk, muscular process of the stapes.</w:t>
      </w:r>
    </w:p>
    <w:p w:rsidR="00460D44" w:rsidRPr="00141806" w:rsidRDefault="00460D44"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 xml:space="preserve">X indicates the cut end of the </w:t>
      </w:r>
      <w:proofErr w:type="spellStart"/>
      <w:r w:rsidRPr="00141806">
        <w:rPr>
          <w:rFonts w:ascii="Times New Roman" w:hAnsi="Times New Roman" w:cs="Arial"/>
          <w:color w:val="0000FF"/>
        </w:rPr>
        <w:t>stapedial</w:t>
      </w:r>
      <w:proofErr w:type="spellEnd"/>
      <w:r w:rsidRPr="00141806">
        <w:rPr>
          <w:rFonts w:ascii="Times New Roman" w:hAnsi="Times New Roman" w:cs="Arial"/>
          <w:color w:val="0000FF"/>
        </w:rPr>
        <w:t xml:space="preserve"> artery (SA).</w:t>
      </w:r>
    </w:p>
    <w:p w:rsidR="00D263D7" w:rsidRPr="00141806" w:rsidRDefault="00443FD5" w:rsidP="000625CC">
      <w:pPr>
        <w:pStyle w:val="Web"/>
        <w:spacing w:before="0" w:beforeAutospacing="0" w:after="0" w:afterAutospacing="0"/>
        <w:rPr>
          <w:rFonts w:ascii="Times New Roman" w:hAnsi="Times New Roman" w:cs="Arial"/>
        </w:rPr>
      </w:pPr>
      <w:r w:rsidRPr="00141806">
        <w:rPr>
          <w:rFonts w:ascii="Times New Roman" w:hAnsi="Times New Roman" w:cs="Arial"/>
        </w:rPr>
        <w:br/>
        <w:t>Fig. 6A: As per my previous comment, the label attached to the head of the mouse malleus seems to be too far towards the anterior process. I would regard the swollen region next to the articulation with the incus as the true head, i.e. somewhere to the right of the current label.</w:t>
      </w:r>
    </w:p>
    <w:p w:rsidR="00D263D7" w:rsidRPr="00141806" w:rsidRDefault="00443FD5" w:rsidP="000625CC">
      <w:pPr>
        <w:pStyle w:val="Web"/>
        <w:spacing w:before="0" w:beforeAutospacing="0" w:after="0" w:afterAutospacing="0"/>
        <w:rPr>
          <w:rFonts w:ascii="Times New Roman" w:hAnsi="Times New Roman" w:cs="Arial"/>
          <w:i/>
        </w:rPr>
      </w:pPr>
      <w:r w:rsidRPr="00141806">
        <w:rPr>
          <w:rFonts w:ascii="Times New Roman" w:hAnsi="Times New Roman" w:cs="Arial"/>
          <w:i/>
        </w:rPr>
        <w:t>Materials spreadsheet: "</w:t>
      </w:r>
      <w:proofErr w:type="spellStart"/>
      <w:r w:rsidRPr="00141806">
        <w:rPr>
          <w:rFonts w:ascii="Times New Roman" w:hAnsi="Times New Roman" w:cs="Arial"/>
          <w:i/>
        </w:rPr>
        <w:t>tangsten</w:t>
      </w:r>
      <w:proofErr w:type="spellEnd"/>
      <w:r w:rsidRPr="00141806">
        <w:rPr>
          <w:rFonts w:ascii="Times New Roman" w:hAnsi="Times New Roman" w:cs="Arial"/>
          <w:i/>
        </w:rPr>
        <w:t>" should presumably read "tungsten", "</w:t>
      </w:r>
      <w:proofErr w:type="spellStart"/>
      <w:r w:rsidRPr="00141806">
        <w:rPr>
          <w:rFonts w:ascii="Times New Roman" w:hAnsi="Times New Roman" w:cs="Arial"/>
          <w:i/>
        </w:rPr>
        <w:t>steinless</w:t>
      </w:r>
      <w:proofErr w:type="spellEnd"/>
      <w:r w:rsidRPr="00141806">
        <w:rPr>
          <w:rFonts w:ascii="Times New Roman" w:hAnsi="Times New Roman" w:cs="Arial"/>
          <w:i/>
        </w:rPr>
        <w:t xml:space="preserve"> </w:t>
      </w:r>
      <w:proofErr w:type="spellStart"/>
      <w:r w:rsidRPr="00141806">
        <w:rPr>
          <w:rFonts w:ascii="Times New Roman" w:hAnsi="Times New Roman" w:cs="Arial"/>
          <w:i/>
        </w:rPr>
        <w:t>conteiners</w:t>
      </w:r>
      <w:proofErr w:type="spellEnd"/>
      <w:r w:rsidRPr="00141806">
        <w:rPr>
          <w:rFonts w:ascii="Times New Roman" w:hAnsi="Times New Roman" w:cs="Arial"/>
          <w:i/>
        </w:rPr>
        <w:t xml:space="preserve">" should read "stainless containers", </w:t>
      </w:r>
      <w:proofErr w:type="gramStart"/>
      <w:r w:rsidRPr="00141806">
        <w:rPr>
          <w:rFonts w:ascii="Times New Roman" w:hAnsi="Times New Roman" w:cs="Arial"/>
          <w:i/>
        </w:rPr>
        <w:t>"</w:t>
      </w:r>
      <w:proofErr w:type="spellStart"/>
      <w:r w:rsidRPr="00141806">
        <w:rPr>
          <w:rFonts w:ascii="Times New Roman" w:hAnsi="Times New Roman" w:cs="Arial"/>
          <w:i/>
        </w:rPr>
        <w:t>rotater</w:t>
      </w:r>
      <w:proofErr w:type="spellEnd"/>
      <w:r w:rsidRPr="00141806">
        <w:rPr>
          <w:rFonts w:ascii="Times New Roman" w:hAnsi="Times New Roman" w:cs="Arial"/>
          <w:i/>
        </w:rPr>
        <w:t>" should be "rotator", "</w:t>
      </w:r>
      <w:proofErr w:type="spellStart"/>
      <w:r w:rsidRPr="00141806">
        <w:rPr>
          <w:rFonts w:ascii="Times New Roman" w:hAnsi="Times New Roman" w:cs="Arial"/>
          <w:i/>
        </w:rPr>
        <w:t>haemotoxyrin</w:t>
      </w:r>
      <w:proofErr w:type="spellEnd"/>
      <w:r w:rsidRPr="00141806">
        <w:rPr>
          <w:rFonts w:ascii="Times New Roman" w:hAnsi="Times New Roman" w:cs="Arial"/>
          <w:i/>
        </w:rPr>
        <w:t>" should be "</w:t>
      </w:r>
      <w:proofErr w:type="spellStart"/>
      <w:r w:rsidRPr="00141806">
        <w:rPr>
          <w:rFonts w:ascii="Times New Roman" w:hAnsi="Times New Roman" w:cs="Arial"/>
          <w:i/>
        </w:rPr>
        <w:t>haemotoxylin</w:t>
      </w:r>
      <w:proofErr w:type="spellEnd"/>
      <w:r w:rsidRPr="00141806">
        <w:rPr>
          <w:rFonts w:ascii="Times New Roman" w:hAnsi="Times New Roman" w:cs="Arial"/>
          <w:i/>
        </w:rPr>
        <w:t>", "</w:t>
      </w:r>
      <w:proofErr w:type="spellStart"/>
      <w:r w:rsidRPr="00141806">
        <w:rPr>
          <w:rFonts w:ascii="Times New Roman" w:hAnsi="Times New Roman" w:cs="Arial"/>
          <w:i/>
        </w:rPr>
        <w:t>eodin</w:t>
      </w:r>
      <w:proofErr w:type="spellEnd"/>
      <w:r w:rsidRPr="00141806">
        <w:rPr>
          <w:rFonts w:ascii="Times New Roman" w:hAnsi="Times New Roman" w:cs="Arial"/>
          <w:i/>
        </w:rPr>
        <w:t>" should be "eosin", "vender" should be "vendor", "</w:t>
      </w:r>
      <w:proofErr w:type="spellStart"/>
      <w:r w:rsidRPr="00141806">
        <w:rPr>
          <w:rFonts w:ascii="Times New Roman" w:hAnsi="Times New Roman" w:cs="Arial"/>
          <w:i/>
        </w:rPr>
        <w:t>silan</w:t>
      </w:r>
      <w:proofErr w:type="spellEnd"/>
      <w:r w:rsidRPr="00141806">
        <w:rPr>
          <w:rFonts w:ascii="Times New Roman" w:hAnsi="Times New Roman" w:cs="Arial"/>
          <w:i/>
        </w:rPr>
        <w:t>"</w:t>
      </w:r>
      <w:proofErr w:type="gramEnd"/>
      <w:r w:rsidRPr="00141806">
        <w:rPr>
          <w:rFonts w:ascii="Times New Roman" w:hAnsi="Times New Roman" w:cs="Arial"/>
          <w:i/>
        </w:rPr>
        <w:t xml:space="preserve"> should be "</w:t>
      </w:r>
      <w:proofErr w:type="spellStart"/>
      <w:r w:rsidRPr="00141806">
        <w:rPr>
          <w:rFonts w:ascii="Times New Roman" w:hAnsi="Times New Roman" w:cs="Arial"/>
          <w:i/>
        </w:rPr>
        <w:t>silane</w:t>
      </w:r>
      <w:proofErr w:type="spellEnd"/>
      <w:r w:rsidRPr="00141806">
        <w:rPr>
          <w:rFonts w:ascii="Times New Roman" w:hAnsi="Times New Roman" w:cs="Arial"/>
          <w:i/>
        </w:rPr>
        <w:t>".</w:t>
      </w:r>
    </w:p>
    <w:p w:rsidR="004B41C7" w:rsidRPr="00141806" w:rsidRDefault="00D263D7" w:rsidP="000625CC">
      <w:pPr>
        <w:pStyle w:val="Web"/>
        <w:spacing w:before="0" w:beforeAutospacing="0" w:after="0" w:afterAutospacing="0"/>
        <w:rPr>
          <w:rFonts w:ascii="Times New Roman" w:hAnsi="Times New Roman" w:cs="Arial"/>
          <w:color w:val="0000FF"/>
        </w:rPr>
      </w:pPr>
      <w:r w:rsidRPr="00141806">
        <w:rPr>
          <w:rFonts w:ascii="Times New Roman" w:hAnsi="Times New Roman" w:cs="Arial"/>
          <w:color w:val="0000FF"/>
        </w:rPr>
        <w:t>All of these</w:t>
      </w:r>
      <w:r w:rsidR="006B4C66" w:rsidRPr="00141806">
        <w:rPr>
          <w:rFonts w:ascii="Times New Roman" w:hAnsi="Times New Roman" w:cs="Arial"/>
          <w:color w:val="0000FF"/>
        </w:rPr>
        <w:t xml:space="preserve"> errors</w:t>
      </w:r>
      <w:r w:rsidRPr="00141806">
        <w:rPr>
          <w:rFonts w:ascii="Times New Roman" w:hAnsi="Times New Roman" w:cs="Arial"/>
          <w:color w:val="0000FF"/>
        </w:rPr>
        <w:t xml:space="preserve"> </w:t>
      </w:r>
      <w:r w:rsidR="006B4C66" w:rsidRPr="00141806">
        <w:rPr>
          <w:rFonts w:ascii="Times New Roman" w:hAnsi="Times New Roman" w:cs="Arial"/>
          <w:color w:val="0000FF"/>
        </w:rPr>
        <w:t xml:space="preserve">have been </w:t>
      </w:r>
      <w:r w:rsidRPr="00141806">
        <w:rPr>
          <w:rFonts w:ascii="Times New Roman" w:hAnsi="Times New Roman" w:cs="Arial"/>
          <w:color w:val="0000FF"/>
        </w:rPr>
        <w:t>corrected</w:t>
      </w:r>
      <w:r w:rsidR="005817F9" w:rsidRPr="00141806">
        <w:rPr>
          <w:rFonts w:ascii="Times New Roman" w:hAnsi="Times New Roman" w:cs="Arial"/>
          <w:color w:val="0000FF"/>
        </w:rPr>
        <w:t xml:space="preserve"> in the revision</w:t>
      </w:r>
      <w:r w:rsidRPr="00141806">
        <w:rPr>
          <w:rFonts w:ascii="Times New Roman" w:hAnsi="Times New Roman" w:cs="Arial"/>
          <w:color w:val="0000FF"/>
        </w:rPr>
        <w:t>.</w:t>
      </w:r>
    </w:p>
    <w:p w:rsidR="004B41C7" w:rsidRPr="00141806" w:rsidRDefault="004B41C7" w:rsidP="00460D44">
      <w:pPr>
        <w:numPr>
          <w:ins w:id="3" w:author="Elise Lamar" w:date="2016-08-04T08:27:00Z"/>
        </w:numPr>
        <w:autoSpaceDE w:val="0"/>
        <w:autoSpaceDN w:val="0"/>
        <w:adjustRightInd w:val="0"/>
        <w:jc w:val="left"/>
        <w:rPr>
          <w:rFonts w:ascii="Times New Roman" w:hAnsi="Times New Roman" w:cs="Arial"/>
          <w:color w:val="0000FF"/>
        </w:rPr>
      </w:pPr>
      <w:r w:rsidRPr="00141806">
        <w:rPr>
          <w:rFonts w:ascii="Times New Roman" w:hAnsi="Times New Roman" w:cs="Arial"/>
          <w:color w:val="0000FF"/>
        </w:rPr>
        <w:br w:type="page"/>
      </w:r>
    </w:p>
    <w:p w:rsidR="00A86BA8" w:rsidRPr="00141806" w:rsidRDefault="00A86BA8" w:rsidP="00A86BA8">
      <w:pPr>
        <w:rPr>
          <w:rFonts w:ascii="Times New Roman" w:hAnsi="Times New Roman"/>
          <w:b/>
          <w:sz w:val="24"/>
        </w:rPr>
      </w:pPr>
      <w:r w:rsidRPr="00141806">
        <w:rPr>
          <w:rFonts w:ascii="Times New Roman" w:hAnsi="Times New Roman"/>
          <w:b/>
          <w:sz w:val="24"/>
        </w:rPr>
        <w:lastRenderedPageBreak/>
        <w:t>“</w:t>
      </w:r>
      <w:proofErr w:type="spellStart"/>
      <w:r w:rsidRPr="00141806">
        <w:rPr>
          <w:rFonts w:ascii="Times New Roman" w:hAnsi="Times New Roman"/>
          <w:b/>
          <w:sz w:val="24"/>
        </w:rPr>
        <w:t>Processus</w:t>
      </w:r>
      <w:proofErr w:type="spellEnd"/>
      <w:r w:rsidRPr="00141806">
        <w:rPr>
          <w:rFonts w:ascii="Times New Roman" w:hAnsi="Times New Roman"/>
          <w:b/>
          <w:sz w:val="24"/>
        </w:rPr>
        <w:t xml:space="preserve"> brevis” versus “orbicular </w:t>
      </w:r>
      <w:proofErr w:type="spellStart"/>
      <w:r w:rsidRPr="00141806">
        <w:rPr>
          <w:rFonts w:ascii="Times New Roman" w:hAnsi="Times New Roman"/>
          <w:b/>
          <w:sz w:val="24"/>
        </w:rPr>
        <w:t>apophysis</w:t>
      </w:r>
      <w:proofErr w:type="spellEnd"/>
      <w:r w:rsidRPr="00141806">
        <w:rPr>
          <w:rFonts w:ascii="Times New Roman" w:hAnsi="Times New Roman"/>
          <w:b/>
          <w:sz w:val="24"/>
        </w:rPr>
        <w:t>”</w:t>
      </w:r>
    </w:p>
    <w:p w:rsidR="00A86BA8" w:rsidRPr="00141806" w:rsidRDefault="00A86BA8" w:rsidP="00A86BA8">
      <w:pPr>
        <w:rPr>
          <w:rFonts w:ascii="Times New Roman" w:hAnsi="Times New Roman"/>
          <w:sz w:val="24"/>
        </w:rPr>
      </w:pPr>
    </w:p>
    <w:p w:rsidR="005817F9" w:rsidRPr="00141806" w:rsidRDefault="005817F9" w:rsidP="00A86BA8">
      <w:pPr>
        <w:numPr>
          <w:ins w:id="4" w:author="Elise Lamar" w:date="2016-08-03T17:58:00Z"/>
        </w:numPr>
        <w:rPr>
          <w:rFonts w:ascii="Times New Roman" w:hAnsi="Times New Roman"/>
          <w:sz w:val="24"/>
        </w:rPr>
      </w:pPr>
    </w:p>
    <w:p w:rsidR="005817F9" w:rsidRPr="00141806" w:rsidRDefault="005817F9" w:rsidP="00A86BA8">
      <w:pPr>
        <w:rPr>
          <w:rFonts w:ascii="Times New Roman" w:hAnsi="Times New Roman"/>
          <w:sz w:val="24"/>
        </w:rPr>
      </w:pPr>
      <w:r w:rsidRPr="00141806">
        <w:rPr>
          <w:rFonts w:ascii="Times New Roman" w:hAnsi="Times New Roman"/>
          <w:sz w:val="24"/>
        </w:rPr>
        <w:t>Both Reviewers #2 and #3 asked that the term “</w:t>
      </w:r>
      <w:proofErr w:type="spellStart"/>
      <w:r w:rsidRPr="00141806">
        <w:rPr>
          <w:rFonts w:ascii="Times New Roman" w:hAnsi="Times New Roman"/>
          <w:sz w:val="24"/>
        </w:rPr>
        <w:t>processus</w:t>
      </w:r>
      <w:proofErr w:type="spellEnd"/>
      <w:r w:rsidRPr="00141806">
        <w:rPr>
          <w:rFonts w:ascii="Times New Roman" w:hAnsi="Times New Roman"/>
          <w:sz w:val="24"/>
        </w:rPr>
        <w:t xml:space="preserve"> brevis” be replaced by “orbicular </w:t>
      </w:r>
      <w:proofErr w:type="spellStart"/>
      <w:r w:rsidRPr="00141806">
        <w:rPr>
          <w:rFonts w:ascii="Times New Roman" w:hAnsi="Times New Roman"/>
          <w:sz w:val="24"/>
        </w:rPr>
        <w:t>apophysis</w:t>
      </w:r>
      <w:proofErr w:type="spellEnd"/>
      <w:r w:rsidRPr="00141806">
        <w:rPr>
          <w:rFonts w:ascii="Times New Roman" w:hAnsi="Times New Roman"/>
          <w:sz w:val="24"/>
        </w:rPr>
        <w:t xml:space="preserve">”. We agree that the orbicular </w:t>
      </w:r>
      <w:proofErr w:type="spellStart"/>
      <w:r w:rsidRPr="00141806">
        <w:rPr>
          <w:rFonts w:ascii="Times New Roman" w:hAnsi="Times New Roman"/>
          <w:sz w:val="24"/>
        </w:rPr>
        <w:t>apophysis</w:t>
      </w:r>
      <w:proofErr w:type="spellEnd"/>
      <w:r w:rsidRPr="00141806">
        <w:rPr>
          <w:rFonts w:ascii="Times New Roman" w:hAnsi="Times New Roman"/>
          <w:sz w:val="24"/>
        </w:rPr>
        <w:t xml:space="preserve"> is </w:t>
      </w:r>
      <w:r w:rsidR="00B60CAD" w:rsidRPr="00141806">
        <w:rPr>
          <w:rFonts w:ascii="Times New Roman" w:hAnsi="Times New Roman"/>
          <w:sz w:val="24"/>
        </w:rPr>
        <w:t>a</w:t>
      </w:r>
      <w:r w:rsidRPr="00141806">
        <w:rPr>
          <w:rFonts w:ascii="Times New Roman" w:hAnsi="Times New Roman"/>
          <w:sz w:val="24"/>
        </w:rPr>
        <w:t xml:space="preserve"> correct term. However, we would like to 1) use the term “</w:t>
      </w:r>
      <w:proofErr w:type="spellStart"/>
      <w:r w:rsidRPr="00141806">
        <w:rPr>
          <w:rFonts w:ascii="Times New Roman" w:hAnsi="Times New Roman"/>
          <w:sz w:val="24"/>
        </w:rPr>
        <w:t>processus</w:t>
      </w:r>
      <w:proofErr w:type="spellEnd"/>
      <w:r w:rsidRPr="00141806">
        <w:rPr>
          <w:rFonts w:ascii="Times New Roman" w:hAnsi="Times New Roman"/>
          <w:sz w:val="24"/>
        </w:rPr>
        <w:t xml:space="preserve"> brevis” in the paper for the</w:t>
      </w:r>
      <w:r w:rsidR="00DA673C" w:rsidRPr="00141806">
        <w:rPr>
          <w:rFonts w:ascii="Times New Roman" w:hAnsi="Times New Roman"/>
          <w:sz w:val="24"/>
        </w:rPr>
        <w:t xml:space="preserve"> following reason</w:t>
      </w:r>
      <w:r w:rsidRPr="00141806">
        <w:rPr>
          <w:rFonts w:ascii="Times New Roman" w:hAnsi="Times New Roman"/>
          <w:sz w:val="24"/>
        </w:rPr>
        <w:t>, and 2) explain to the reader</w:t>
      </w:r>
      <w:r w:rsidR="00DA673C" w:rsidRPr="00141806">
        <w:rPr>
          <w:rFonts w:ascii="Times New Roman" w:hAnsi="Times New Roman"/>
          <w:sz w:val="24"/>
        </w:rPr>
        <w:t xml:space="preserve">s </w:t>
      </w:r>
      <w:r w:rsidR="00B60CAD" w:rsidRPr="00141806">
        <w:rPr>
          <w:rFonts w:ascii="Times New Roman" w:hAnsi="Times New Roman"/>
          <w:sz w:val="24"/>
        </w:rPr>
        <w:t>in the Discussion</w:t>
      </w:r>
      <w:r w:rsidRPr="00141806">
        <w:rPr>
          <w:rFonts w:ascii="Times New Roman" w:hAnsi="Times New Roman"/>
          <w:sz w:val="24"/>
        </w:rPr>
        <w:t xml:space="preserve"> why we </w:t>
      </w:r>
      <w:r w:rsidR="00B60CAD" w:rsidRPr="00141806">
        <w:rPr>
          <w:rFonts w:ascii="Times New Roman" w:hAnsi="Times New Roman"/>
          <w:sz w:val="24"/>
        </w:rPr>
        <w:t>prefer</w:t>
      </w:r>
      <w:r w:rsidRPr="00141806">
        <w:rPr>
          <w:rFonts w:ascii="Times New Roman" w:hAnsi="Times New Roman"/>
          <w:sz w:val="24"/>
        </w:rPr>
        <w:t xml:space="preserve"> the term.</w:t>
      </w:r>
    </w:p>
    <w:p w:rsidR="00A86BA8" w:rsidRPr="00141806" w:rsidRDefault="005817F9" w:rsidP="00A86BA8">
      <w:pPr>
        <w:numPr>
          <w:ins w:id="5" w:author="Elise Lamar" w:date="2016-08-03T17:59:00Z"/>
        </w:numPr>
        <w:rPr>
          <w:rFonts w:ascii="Times New Roman" w:hAnsi="Times New Roman"/>
          <w:sz w:val="24"/>
        </w:rPr>
      </w:pPr>
      <w:r w:rsidRPr="00141806">
        <w:rPr>
          <w:rFonts w:ascii="Times New Roman" w:hAnsi="Times New Roman"/>
          <w:sz w:val="24"/>
        </w:rPr>
        <w:t xml:space="preserve"> </w:t>
      </w:r>
    </w:p>
    <w:p w:rsidR="00A86BA8" w:rsidRPr="00141806" w:rsidRDefault="00B72209" w:rsidP="00A86BA8">
      <w:pPr>
        <w:rPr>
          <w:rFonts w:ascii="Times New Roman" w:hAnsi="Times New Roman"/>
          <w:b/>
          <w:sz w:val="24"/>
        </w:rPr>
      </w:pPr>
      <w:r w:rsidRPr="00141806">
        <w:rPr>
          <w:rFonts w:ascii="Times New Roman" w:hAnsi="Times New Roman"/>
          <w:b/>
          <w:sz w:val="24"/>
        </w:rPr>
        <w:t>The term is e</w:t>
      </w:r>
      <w:r w:rsidR="00A86BA8" w:rsidRPr="00141806">
        <w:rPr>
          <w:rFonts w:ascii="Times New Roman" w:hAnsi="Times New Roman"/>
          <w:b/>
          <w:sz w:val="24"/>
        </w:rPr>
        <w:t>stablished:</w:t>
      </w:r>
    </w:p>
    <w:p w:rsidR="00A86BA8" w:rsidRPr="00141806" w:rsidRDefault="00A86BA8" w:rsidP="00A86BA8">
      <w:pPr>
        <w:rPr>
          <w:rFonts w:ascii="Times New Roman" w:hAnsi="Times New Roman"/>
          <w:sz w:val="24"/>
        </w:rPr>
      </w:pPr>
      <w:r w:rsidRPr="00141806">
        <w:rPr>
          <w:rFonts w:ascii="Times New Roman" w:hAnsi="Times New Roman"/>
          <w:sz w:val="24"/>
        </w:rPr>
        <w:t>“</w:t>
      </w:r>
      <w:proofErr w:type="spellStart"/>
      <w:r w:rsidRPr="00141806">
        <w:rPr>
          <w:rFonts w:ascii="Times New Roman" w:hAnsi="Times New Roman"/>
          <w:sz w:val="24"/>
        </w:rPr>
        <w:t>Processus</w:t>
      </w:r>
      <w:proofErr w:type="spellEnd"/>
      <w:r w:rsidRPr="00141806">
        <w:rPr>
          <w:rFonts w:ascii="Times New Roman" w:hAnsi="Times New Roman"/>
          <w:sz w:val="24"/>
        </w:rPr>
        <w:t xml:space="preserve"> brevis” has been used to indicate the orbicular </w:t>
      </w:r>
      <w:proofErr w:type="spellStart"/>
      <w:r w:rsidRPr="00141806">
        <w:rPr>
          <w:rFonts w:ascii="Times New Roman" w:hAnsi="Times New Roman"/>
          <w:sz w:val="24"/>
        </w:rPr>
        <w:t>apophysis</w:t>
      </w:r>
      <w:proofErr w:type="spellEnd"/>
      <w:r w:rsidRPr="00141806">
        <w:rPr>
          <w:rFonts w:ascii="Times New Roman" w:hAnsi="Times New Roman"/>
          <w:sz w:val="24"/>
        </w:rPr>
        <w:t xml:space="preserve"> </w:t>
      </w:r>
      <w:r w:rsidR="005817F9" w:rsidRPr="00141806">
        <w:rPr>
          <w:rFonts w:ascii="Times New Roman" w:hAnsi="Times New Roman"/>
          <w:sz w:val="24"/>
        </w:rPr>
        <w:t xml:space="preserve">for </w:t>
      </w:r>
      <w:r w:rsidRPr="00141806">
        <w:rPr>
          <w:rFonts w:ascii="Times New Roman" w:hAnsi="Times New Roman"/>
          <w:sz w:val="24"/>
        </w:rPr>
        <w:t xml:space="preserve">more than two decades </w:t>
      </w:r>
      <w:r w:rsidR="005817F9" w:rsidRPr="00141806">
        <w:rPr>
          <w:rFonts w:ascii="Times New Roman" w:hAnsi="Times New Roman"/>
          <w:sz w:val="24"/>
        </w:rPr>
        <w:t xml:space="preserve">particularly </w:t>
      </w:r>
      <w:r w:rsidRPr="00141806">
        <w:rPr>
          <w:rFonts w:ascii="Times New Roman" w:hAnsi="Times New Roman"/>
          <w:sz w:val="24"/>
        </w:rPr>
        <w:t xml:space="preserve">in the field of mouse developmental biology. </w:t>
      </w:r>
      <w:r w:rsidR="00B60CAD" w:rsidRPr="00141806">
        <w:rPr>
          <w:rFonts w:ascii="Times New Roman" w:hAnsi="Times New Roman"/>
          <w:sz w:val="24"/>
        </w:rPr>
        <w:t xml:space="preserve">For example, </w:t>
      </w:r>
      <w:r w:rsidR="00140071" w:rsidRPr="00141806">
        <w:rPr>
          <w:rFonts w:ascii="Times New Roman" w:hAnsi="Times New Roman"/>
          <w:sz w:val="24"/>
        </w:rPr>
        <w:t xml:space="preserve">there were 2,640 citations of papers </w:t>
      </w:r>
      <w:r w:rsidR="00DA673C" w:rsidRPr="00141806">
        <w:rPr>
          <w:rFonts w:ascii="Times New Roman" w:hAnsi="Times New Roman"/>
          <w:sz w:val="24"/>
        </w:rPr>
        <w:t xml:space="preserve">published during the 90's </w:t>
      </w:r>
      <w:r w:rsidR="00140071" w:rsidRPr="00141806">
        <w:rPr>
          <w:rFonts w:ascii="Times New Roman" w:hAnsi="Times New Roman"/>
          <w:sz w:val="24"/>
        </w:rPr>
        <w:t>that used this terminology.</w:t>
      </w:r>
    </w:p>
    <w:p w:rsidR="00A86BA8" w:rsidRPr="00141806" w:rsidRDefault="00A86BA8" w:rsidP="00A86BA8">
      <w:pPr>
        <w:rPr>
          <w:rFonts w:ascii="Times New Roman" w:hAnsi="Times New Roman"/>
          <w:sz w:val="24"/>
        </w:rPr>
      </w:pPr>
    </w:p>
    <w:p w:rsidR="00A86BA8" w:rsidRPr="00141806" w:rsidRDefault="00A86BA8" w:rsidP="00A86BA8">
      <w:pPr>
        <w:rPr>
          <w:rFonts w:ascii="Times New Roman" w:hAnsi="Times New Roman"/>
          <w:sz w:val="24"/>
        </w:rPr>
      </w:pPr>
      <w:proofErr w:type="spellStart"/>
      <w:r w:rsidRPr="00141806">
        <w:rPr>
          <w:rFonts w:ascii="Times New Roman" w:hAnsi="Times New Roman"/>
          <w:sz w:val="24"/>
        </w:rPr>
        <w:t>Rijli</w:t>
      </w:r>
      <w:proofErr w:type="spellEnd"/>
      <w:r w:rsidRPr="00141806">
        <w:rPr>
          <w:rFonts w:ascii="Times New Roman" w:hAnsi="Times New Roman"/>
          <w:sz w:val="24"/>
        </w:rPr>
        <w:t xml:space="preserve"> et al (1993) Cell [439 times cited]</w:t>
      </w:r>
    </w:p>
    <w:p w:rsidR="00A86BA8" w:rsidRPr="00141806" w:rsidRDefault="00A86BA8" w:rsidP="00A86BA8">
      <w:pPr>
        <w:rPr>
          <w:rFonts w:ascii="Times New Roman" w:hAnsi="Times New Roman"/>
          <w:sz w:val="24"/>
        </w:rPr>
      </w:pPr>
      <w:proofErr w:type="spellStart"/>
      <w:r w:rsidRPr="00141806">
        <w:rPr>
          <w:rFonts w:ascii="Times New Roman" w:hAnsi="Times New Roman"/>
          <w:sz w:val="24"/>
        </w:rPr>
        <w:t>Satokata</w:t>
      </w:r>
      <w:proofErr w:type="spellEnd"/>
      <w:r w:rsidRPr="00141806">
        <w:rPr>
          <w:rFonts w:ascii="Times New Roman" w:hAnsi="Times New Roman"/>
          <w:sz w:val="24"/>
        </w:rPr>
        <w:t xml:space="preserve"> et al (1994) Nature Gen</w:t>
      </w:r>
      <w:r w:rsidR="00140071" w:rsidRPr="00141806">
        <w:rPr>
          <w:rFonts w:ascii="Times New Roman" w:hAnsi="Times New Roman"/>
          <w:sz w:val="24"/>
        </w:rPr>
        <w:t>e</w:t>
      </w:r>
      <w:r w:rsidRPr="00141806">
        <w:rPr>
          <w:rFonts w:ascii="Times New Roman" w:hAnsi="Times New Roman"/>
          <w:sz w:val="24"/>
        </w:rPr>
        <w:t>tics [840 times cited]</w:t>
      </w:r>
    </w:p>
    <w:p w:rsidR="00A86BA8" w:rsidRPr="00141806" w:rsidRDefault="00A86BA8" w:rsidP="00A86BA8">
      <w:pPr>
        <w:rPr>
          <w:rFonts w:ascii="Times New Roman" w:hAnsi="Times New Roman"/>
          <w:sz w:val="24"/>
        </w:rPr>
      </w:pPr>
      <w:r w:rsidRPr="00141806">
        <w:rPr>
          <w:rFonts w:ascii="Times New Roman" w:hAnsi="Times New Roman"/>
          <w:sz w:val="24"/>
        </w:rPr>
        <w:t>Martin et al (1995) Genes &amp; Development [212 times cited]</w:t>
      </w:r>
    </w:p>
    <w:p w:rsidR="00A86BA8" w:rsidRPr="00141806" w:rsidRDefault="00A86BA8" w:rsidP="00A86BA8">
      <w:pPr>
        <w:rPr>
          <w:rFonts w:ascii="Times New Roman" w:hAnsi="Times New Roman"/>
          <w:sz w:val="24"/>
        </w:rPr>
      </w:pPr>
      <w:r w:rsidRPr="00141806">
        <w:rPr>
          <w:rFonts w:ascii="Times New Roman" w:hAnsi="Times New Roman"/>
          <w:sz w:val="24"/>
        </w:rPr>
        <w:t>Rivera-Pérez et al (1995) Development [210 times cited]</w:t>
      </w:r>
    </w:p>
    <w:p w:rsidR="00A86BA8" w:rsidRPr="00141806" w:rsidRDefault="00A86BA8" w:rsidP="00A86BA8">
      <w:pPr>
        <w:rPr>
          <w:rFonts w:ascii="Times New Roman" w:hAnsi="Times New Roman"/>
          <w:sz w:val="24"/>
        </w:rPr>
      </w:pPr>
      <w:r w:rsidRPr="00141806">
        <w:rPr>
          <w:rFonts w:ascii="Times New Roman" w:hAnsi="Times New Roman"/>
          <w:sz w:val="24"/>
        </w:rPr>
        <w:t>Yamada et al (1995) Development [206 times cited]</w:t>
      </w:r>
    </w:p>
    <w:p w:rsidR="00A86BA8" w:rsidRPr="00141806" w:rsidRDefault="00A86BA8" w:rsidP="00A86BA8">
      <w:pPr>
        <w:rPr>
          <w:rFonts w:ascii="Times New Roman" w:hAnsi="Times New Roman"/>
          <w:sz w:val="24"/>
        </w:rPr>
      </w:pPr>
      <w:proofErr w:type="spellStart"/>
      <w:r w:rsidRPr="00141806">
        <w:rPr>
          <w:rFonts w:ascii="Times New Roman" w:hAnsi="Times New Roman"/>
          <w:sz w:val="24"/>
        </w:rPr>
        <w:t>Houzelstein</w:t>
      </w:r>
      <w:proofErr w:type="spellEnd"/>
      <w:r w:rsidRPr="00141806">
        <w:rPr>
          <w:rFonts w:ascii="Times New Roman" w:hAnsi="Times New Roman"/>
          <w:sz w:val="24"/>
        </w:rPr>
        <w:t xml:space="preserve"> (1997) Mechanisms of Development [113 times cited]</w:t>
      </w:r>
    </w:p>
    <w:p w:rsidR="00A86BA8" w:rsidRPr="00141806" w:rsidRDefault="00A86BA8" w:rsidP="00A86BA8">
      <w:pPr>
        <w:rPr>
          <w:rFonts w:ascii="Times New Roman" w:hAnsi="Times New Roman"/>
          <w:sz w:val="24"/>
        </w:rPr>
      </w:pPr>
      <w:r w:rsidRPr="00141806">
        <w:rPr>
          <w:rFonts w:ascii="Times New Roman" w:hAnsi="Times New Roman"/>
          <w:sz w:val="24"/>
        </w:rPr>
        <w:t>Depew et al (1999) Development [230 times cited]</w:t>
      </w:r>
    </w:p>
    <w:p w:rsidR="00A86BA8" w:rsidRPr="00141806" w:rsidRDefault="00A86BA8" w:rsidP="00A86BA8">
      <w:pPr>
        <w:rPr>
          <w:rFonts w:ascii="Times New Roman" w:hAnsi="Times New Roman"/>
          <w:sz w:val="24"/>
        </w:rPr>
      </w:pPr>
      <w:r w:rsidRPr="00141806">
        <w:rPr>
          <w:rFonts w:ascii="Times New Roman" w:hAnsi="Times New Roman"/>
          <w:sz w:val="24"/>
        </w:rPr>
        <w:t>Xu et al (1999) Nature Genetics [394 times cited]</w:t>
      </w:r>
    </w:p>
    <w:p w:rsidR="00A86BA8" w:rsidRPr="00141806" w:rsidRDefault="00A86BA8" w:rsidP="00A86BA8">
      <w:pPr>
        <w:rPr>
          <w:rFonts w:ascii="Times New Roman" w:hAnsi="Times New Roman"/>
          <w:sz w:val="24"/>
        </w:rPr>
      </w:pPr>
    </w:p>
    <w:p w:rsidR="00A86BA8" w:rsidRPr="00141806" w:rsidRDefault="00A86BA8" w:rsidP="00A86BA8">
      <w:pPr>
        <w:rPr>
          <w:rFonts w:ascii="Times New Roman" w:hAnsi="Times New Roman"/>
          <w:sz w:val="24"/>
        </w:rPr>
      </w:pPr>
      <w:r w:rsidRPr="00141806">
        <w:rPr>
          <w:rFonts w:ascii="Times New Roman" w:hAnsi="Times New Roman"/>
          <w:sz w:val="24"/>
        </w:rPr>
        <w:t xml:space="preserve">We believe that the current manuscript </w:t>
      </w:r>
      <w:r w:rsidR="00140071" w:rsidRPr="00141806">
        <w:rPr>
          <w:rFonts w:ascii="Times New Roman" w:hAnsi="Times New Roman"/>
          <w:sz w:val="24"/>
        </w:rPr>
        <w:t xml:space="preserve">we submit to </w:t>
      </w:r>
      <w:proofErr w:type="spellStart"/>
      <w:r w:rsidRPr="00141806">
        <w:rPr>
          <w:rFonts w:ascii="Times New Roman" w:hAnsi="Times New Roman"/>
          <w:sz w:val="24"/>
        </w:rPr>
        <w:t>JoVE</w:t>
      </w:r>
      <w:proofErr w:type="spellEnd"/>
      <w:r w:rsidRPr="00141806">
        <w:rPr>
          <w:rFonts w:ascii="Times New Roman" w:hAnsi="Times New Roman"/>
          <w:sz w:val="24"/>
        </w:rPr>
        <w:t xml:space="preserve"> should not </w:t>
      </w:r>
      <w:r w:rsidR="00140071" w:rsidRPr="00141806">
        <w:rPr>
          <w:rFonts w:ascii="Times New Roman" w:hAnsi="Times New Roman"/>
          <w:sz w:val="24"/>
        </w:rPr>
        <w:t>use terminology different from these publications.</w:t>
      </w:r>
    </w:p>
    <w:p w:rsidR="00140071" w:rsidRPr="00141806" w:rsidRDefault="00140071" w:rsidP="00A86BA8">
      <w:pPr>
        <w:rPr>
          <w:rFonts w:ascii="Times New Roman" w:hAnsi="Times New Roman"/>
          <w:sz w:val="24"/>
        </w:rPr>
      </w:pPr>
    </w:p>
    <w:p w:rsidR="00140071" w:rsidRPr="00141806" w:rsidRDefault="004B41C7" w:rsidP="00A86BA8">
      <w:pPr>
        <w:numPr>
          <w:ins w:id="6" w:author="Elise Lamar" w:date="2016-08-03T18:15:00Z"/>
        </w:numPr>
        <w:rPr>
          <w:rFonts w:ascii="Times New Roman" w:hAnsi="Times New Roman"/>
          <w:sz w:val="24"/>
        </w:rPr>
      </w:pPr>
      <w:r w:rsidRPr="00141806">
        <w:rPr>
          <w:rFonts w:ascii="Times New Roman" w:hAnsi="Times New Roman"/>
          <w:sz w:val="24"/>
        </w:rPr>
        <w:t>"</w:t>
      </w:r>
      <w:r w:rsidR="00140071" w:rsidRPr="00141806">
        <w:rPr>
          <w:rFonts w:ascii="Times New Roman" w:hAnsi="Times New Roman"/>
          <w:sz w:val="24"/>
        </w:rPr>
        <w:t xml:space="preserve">Therefore, we would like to use the term </w:t>
      </w:r>
      <w:proofErr w:type="spellStart"/>
      <w:r w:rsidR="00140071" w:rsidRPr="00141806">
        <w:rPr>
          <w:rFonts w:ascii="Times New Roman" w:hAnsi="Times New Roman"/>
          <w:sz w:val="24"/>
        </w:rPr>
        <w:t>processus</w:t>
      </w:r>
      <w:proofErr w:type="spellEnd"/>
      <w:r w:rsidR="00140071" w:rsidRPr="00141806">
        <w:rPr>
          <w:rFonts w:ascii="Times New Roman" w:hAnsi="Times New Roman"/>
          <w:sz w:val="24"/>
        </w:rPr>
        <w:t xml:space="preserve"> brevis in the paper and then explain why we prefer that term at the end of the “Representative results” section as follows: </w:t>
      </w:r>
    </w:p>
    <w:p w:rsidR="009E274C" w:rsidRPr="00141806" w:rsidRDefault="009E274C" w:rsidP="000625CC">
      <w:pPr>
        <w:jc w:val="left"/>
        <w:rPr>
          <w:rFonts w:ascii="Times New Roman" w:hAnsi="Times New Roman" w:cs="Arial"/>
          <w:sz w:val="24"/>
          <w:szCs w:val="24"/>
        </w:rPr>
      </w:pPr>
    </w:p>
    <w:p w:rsidR="00DA673C" w:rsidRPr="00141806" w:rsidRDefault="00DA673C" w:rsidP="000625CC">
      <w:pPr>
        <w:jc w:val="left"/>
        <w:rPr>
          <w:rFonts w:ascii="Times New Roman" w:hAnsi="Times New Roman" w:cs="Arial"/>
          <w:color w:val="0000FF"/>
          <w:sz w:val="24"/>
          <w:szCs w:val="24"/>
        </w:rPr>
      </w:pPr>
      <w:r w:rsidRPr="00141806">
        <w:rPr>
          <w:rFonts w:ascii="Times New Roman" w:hAnsi="Times New Roman" w:cs="Arial" w:hint="eastAsia"/>
          <w:color w:val="0000FF"/>
          <w:sz w:val="24"/>
          <w:szCs w:val="24"/>
        </w:rPr>
        <w:t xml:space="preserve">[Discussion] </w:t>
      </w:r>
      <w:r w:rsidRPr="00141806">
        <w:rPr>
          <w:rFonts w:ascii="Times New Roman" w:hAnsi="Times New Roman" w:cs="Arial"/>
          <w:color w:val="0000FF"/>
          <w:sz w:val="24"/>
          <w:szCs w:val="24"/>
        </w:rPr>
        <w:t xml:space="preserve">In mouse, the correct term for the prominent semi-spherical protrusion of the malleus is “orbicular </w:t>
      </w:r>
      <w:proofErr w:type="spellStart"/>
      <w:r w:rsidRPr="00141806">
        <w:rPr>
          <w:rFonts w:ascii="Times New Roman" w:hAnsi="Times New Roman" w:cs="Arial"/>
          <w:color w:val="0000FF"/>
          <w:sz w:val="24"/>
          <w:szCs w:val="24"/>
        </w:rPr>
        <w:t>apophysis</w:t>
      </w:r>
      <w:proofErr w:type="spellEnd"/>
      <w:r w:rsidRPr="00141806">
        <w:rPr>
          <w:rFonts w:ascii="Times New Roman" w:hAnsi="Times New Roman" w:cs="Arial"/>
          <w:color w:val="0000FF"/>
          <w:sz w:val="24"/>
          <w:szCs w:val="24"/>
        </w:rPr>
        <w:t>”. Nevertheless, the term “</w:t>
      </w:r>
      <w:proofErr w:type="spellStart"/>
      <w:r w:rsidRPr="00141806">
        <w:rPr>
          <w:rFonts w:ascii="Times New Roman" w:hAnsi="Times New Roman" w:cs="Arial"/>
          <w:color w:val="0000FF"/>
          <w:sz w:val="24"/>
          <w:szCs w:val="24"/>
        </w:rPr>
        <w:t>processus</w:t>
      </w:r>
      <w:proofErr w:type="spellEnd"/>
      <w:r w:rsidRPr="00141806">
        <w:rPr>
          <w:rFonts w:ascii="Times New Roman" w:hAnsi="Times New Roman" w:cs="Arial"/>
          <w:color w:val="0000FF"/>
          <w:sz w:val="24"/>
          <w:szCs w:val="24"/>
        </w:rPr>
        <w:t xml:space="preserve"> brevis” has been widely used to indicate the orbicular </w:t>
      </w:r>
      <w:proofErr w:type="spellStart"/>
      <w:r w:rsidRPr="00141806">
        <w:rPr>
          <w:rFonts w:ascii="Times New Roman" w:hAnsi="Times New Roman" w:cs="Arial"/>
          <w:color w:val="0000FF"/>
          <w:sz w:val="24"/>
          <w:szCs w:val="24"/>
        </w:rPr>
        <w:t>apophysis</w:t>
      </w:r>
      <w:proofErr w:type="spellEnd"/>
      <w:r w:rsidRPr="00141806">
        <w:rPr>
          <w:rFonts w:ascii="Times New Roman" w:hAnsi="Times New Roman" w:cs="Arial"/>
          <w:color w:val="0000FF"/>
          <w:sz w:val="24"/>
          <w:szCs w:val="24"/>
        </w:rPr>
        <w:t xml:space="preserve"> for more than two decades, particularly among mouse developmental biologists </w:t>
      </w:r>
      <w:r w:rsidRPr="00141806">
        <w:rPr>
          <w:rFonts w:ascii="Times New Roman" w:hAnsi="Times New Roman" w:cs="Arial"/>
          <w:color w:val="0000FF"/>
          <w:sz w:val="24"/>
          <w:szCs w:val="24"/>
          <w:vertAlign w:val="superscript"/>
        </w:rPr>
        <w:t>16</w:t>
      </w:r>
      <w:proofErr w:type="gramStart"/>
      <w:r w:rsidRPr="00141806">
        <w:rPr>
          <w:rFonts w:ascii="Times New Roman" w:hAnsi="Times New Roman" w:cs="Arial"/>
          <w:color w:val="0000FF"/>
          <w:sz w:val="24"/>
          <w:szCs w:val="24"/>
          <w:vertAlign w:val="superscript"/>
        </w:rPr>
        <w:t>,20,22</w:t>
      </w:r>
      <w:proofErr w:type="gramEnd"/>
      <w:r w:rsidRPr="00141806">
        <w:rPr>
          <w:rFonts w:ascii="Times New Roman" w:hAnsi="Times New Roman" w:cs="Arial"/>
          <w:color w:val="0000FF"/>
          <w:sz w:val="24"/>
          <w:szCs w:val="24"/>
          <w:vertAlign w:val="superscript"/>
        </w:rPr>
        <w:t>-25</w:t>
      </w:r>
      <w:r w:rsidRPr="00141806">
        <w:rPr>
          <w:rFonts w:ascii="Times New Roman" w:hAnsi="Times New Roman" w:cs="Arial"/>
          <w:color w:val="0000FF"/>
          <w:sz w:val="24"/>
          <w:szCs w:val="24"/>
        </w:rPr>
        <w:t>. “</w:t>
      </w:r>
      <w:proofErr w:type="spellStart"/>
      <w:r w:rsidRPr="00141806">
        <w:rPr>
          <w:rFonts w:ascii="Times New Roman" w:hAnsi="Times New Roman" w:cs="Arial"/>
          <w:color w:val="0000FF"/>
          <w:sz w:val="24"/>
          <w:szCs w:val="24"/>
        </w:rPr>
        <w:t>Processus</w:t>
      </w:r>
      <w:proofErr w:type="spellEnd"/>
      <w:r w:rsidRPr="00141806">
        <w:rPr>
          <w:rFonts w:ascii="Times New Roman" w:hAnsi="Times New Roman" w:cs="Arial"/>
          <w:color w:val="0000FF"/>
          <w:sz w:val="24"/>
          <w:szCs w:val="24"/>
        </w:rPr>
        <w:t xml:space="preserve"> brevis” originally referred to the lateral process (</w:t>
      </w:r>
      <w:proofErr w:type="spellStart"/>
      <w:r w:rsidRPr="00141806">
        <w:rPr>
          <w:rFonts w:ascii="Times New Roman" w:hAnsi="Times New Roman" w:cs="Arial"/>
          <w:color w:val="0000FF"/>
          <w:sz w:val="24"/>
          <w:szCs w:val="24"/>
        </w:rPr>
        <w:t>processus</w:t>
      </w:r>
      <w:proofErr w:type="spellEnd"/>
      <w:r w:rsidRPr="00141806">
        <w:rPr>
          <w:rFonts w:ascii="Times New Roman" w:hAnsi="Times New Roman" w:cs="Arial"/>
          <w:color w:val="0000FF"/>
          <w:sz w:val="24"/>
          <w:szCs w:val="24"/>
        </w:rPr>
        <w:t xml:space="preserve"> </w:t>
      </w:r>
      <w:proofErr w:type="spellStart"/>
      <w:r w:rsidRPr="00141806">
        <w:rPr>
          <w:rFonts w:ascii="Times New Roman" w:hAnsi="Times New Roman" w:cs="Arial"/>
          <w:color w:val="0000FF"/>
          <w:sz w:val="24"/>
          <w:szCs w:val="24"/>
        </w:rPr>
        <w:t>lateralis</w:t>
      </w:r>
      <w:proofErr w:type="spellEnd"/>
      <w:r w:rsidRPr="00141806">
        <w:rPr>
          <w:rFonts w:ascii="Times New Roman" w:hAnsi="Times New Roman" w:cs="Arial"/>
          <w:color w:val="0000FF"/>
          <w:sz w:val="24"/>
          <w:szCs w:val="24"/>
        </w:rPr>
        <w:t xml:space="preserve">), which differs from the orbicular </w:t>
      </w:r>
      <w:proofErr w:type="spellStart"/>
      <w:r w:rsidRPr="00141806">
        <w:rPr>
          <w:rFonts w:ascii="Times New Roman" w:hAnsi="Times New Roman" w:cs="Arial"/>
          <w:color w:val="0000FF"/>
          <w:sz w:val="24"/>
          <w:szCs w:val="24"/>
        </w:rPr>
        <w:t>apophysis</w:t>
      </w:r>
      <w:proofErr w:type="spellEnd"/>
      <w:r w:rsidRPr="00141806">
        <w:rPr>
          <w:rFonts w:ascii="Times New Roman" w:hAnsi="Times New Roman" w:cs="Arial"/>
          <w:color w:val="0000FF"/>
          <w:sz w:val="24"/>
          <w:szCs w:val="24"/>
        </w:rPr>
        <w:t xml:space="preserve">. In humans, a lateral process resembling a slight conical projection forms the general line of attachment to the tympanic membrane, extending from the manubrium (not seen in Fig. 6B, medial view). In mice, the lateral process is also a projection of the manubrium at </w:t>
      </w:r>
      <w:r w:rsidRPr="00141806">
        <w:rPr>
          <w:rFonts w:ascii="Times New Roman" w:hAnsi="Times New Roman" w:cs="Arial"/>
          <w:color w:val="0000FF"/>
          <w:sz w:val="24"/>
          <w:szCs w:val="24"/>
        </w:rPr>
        <w:lastRenderedPageBreak/>
        <w:t xml:space="preserve">the opposite end to the umbo </w:t>
      </w:r>
      <w:r w:rsidRPr="00141806">
        <w:rPr>
          <w:rFonts w:ascii="Times New Roman" w:hAnsi="Times New Roman" w:cs="Arial"/>
          <w:color w:val="0000FF"/>
          <w:sz w:val="24"/>
          <w:szCs w:val="24"/>
          <w:vertAlign w:val="superscript"/>
        </w:rPr>
        <w:t>48</w:t>
      </w:r>
      <w:r w:rsidRPr="00141806">
        <w:rPr>
          <w:rFonts w:ascii="Times New Roman" w:hAnsi="Times New Roman" w:cs="Arial"/>
          <w:color w:val="0000FF"/>
          <w:sz w:val="24"/>
          <w:szCs w:val="24"/>
        </w:rPr>
        <w:t xml:space="preserve">. The pars </w:t>
      </w:r>
      <w:proofErr w:type="spellStart"/>
      <w:r w:rsidRPr="00141806">
        <w:rPr>
          <w:rFonts w:ascii="Times New Roman" w:hAnsi="Times New Roman" w:cs="Arial"/>
          <w:color w:val="0000FF"/>
          <w:sz w:val="24"/>
          <w:szCs w:val="24"/>
        </w:rPr>
        <w:t>flaccida</w:t>
      </w:r>
      <w:proofErr w:type="spellEnd"/>
      <w:r w:rsidRPr="00141806">
        <w:rPr>
          <w:rFonts w:ascii="Times New Roman" w:hAnsi="Times New Roman" w:cs="Arial"/>
          <w:color w:val="0000FF"/>
          <w:sz w:val="24"/>
          <w:szCs w:val="24"/>
        </w:rPr>
        <w:t xml:space="preserve"> of the tympanic membrane is above the lateral process of the malleus. Orbicular </w:t>
      </w:r>
      <w:proofErr w:type="spellStart"/>
      <w:r w:rsidRPr="00141806">
        <w:rPr>
          <w:rFonts w:ascii="Times New Roman" w:hAnsi="Times New Roman" w:cs="Arial"/>
          <w:color w:val="0000FF"/>
          <w:sz w:val="24"/>
          <w:szCs w:val="24"/>
        </w:rPr>
        <w:t>apophysis</w:t>
      </w:r>
      <w:proofErr w:type="spellEnd"/>
      <w:r w:rsidRPr="00141806">
        <w:rPr>
          <w:rFonts w:ascii="Times New Roman" w:hAnsi="Times New Roman" w:cs="Arial"/>
          <w:color w:val="0000FF"/>
          <w:sz w:val="24"/>
          <w:szCs w:val="24"/>
        </w:rPr>
        <w:t xml:space="preserve"> is not apparent in the human malleus.</w:t>
      </w:r>
    </w:p>
    <w:sectPr w:rsidR="00DA673C" w:rsidRPr="00141806" w:rsidSect="00A8401C">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7B1" w:rsidRDefault="008117B1" w:rsidP="000923DC">
      <w:r>
        <w:separator/>
      </w:r>
    </w:p>
  </w:endnote>
  <w:endnote w:type="continuationSeparator" w:id="0">
    <w:p w:rsidR="008117B1" w:rsidRDefault="008117B1" w:rsidP="00092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ヒラギノ角ゴ ProN W3">
    <w:altName w:val="Malgun Gothic Semilight"/>
    <w:charset w:val="4E"/>
    <w:family w:val="auto"/>
    <w:pitch w:val="variable"/>
    <w:sig w:usb0="00000000" w:usb1="7AC7FFFF" w:usb2="00000012" w:usb3="00000000" w:csb0="0002000D"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5185624"/>
      <w:docPartObj>
        <w:docPartGallery w:val="Page Numbers (Bottom of Page)"/>
        <w:docPartUnique/>
      </w:docPartObj>
    </w:sdtPr>
    <w:sdtEndPr/>
    <w:sdtContent>
      <w:p w:rsidR="002A4D67" w:rsidRDefault="002A4D67">
        <w:pPr>
          <w:pStyle w:val="a6"/>
          <w:jc w:val="center"/>
        </w:pPr>
        <w:r>
          <w:fldChar w:fldCharType="begin"/>
        </w:r>
        <w:r>
          <w:instrText>PAGE   \* MERGEFORMAT</w:instrText>
        </w:r>
        <w:r>
          <w:fldChar w:fldCharType="separate"/>
        </w:r>
        <w:r w:rsidR="00C47ECA" w:rsidRPr="00C47ECA">
          <w:rPr>
            <w:noProof/>
            <w:lang w:val="ja-JP"/>
          </w:rPr>
          <w:t>19</w:t>
        </w:r>
        <w:r>
          <w:rPr>
            <w:noProof/>
            <w:lang w:val="ja-JP"/>
          </w:rPr>
          <w:fldChar w:fldCharType="end"/>
        </w:r>
      </w:p>
    </w:sdtContent>
  </w:sdt>
  <w:p w:rsidR="002A4D67" w:rsidRDefault="002A4D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7B1" w:rsidRDefault="008117B1" w:rsidP="000923DC">
      <w:r>
        <w:separator/>
      </w:r>
    </w:p>
  </w:footnote>
  <w:footnote w:type="continuationSeparator" w:id="0">
    <w:p w:rsidR="008117B1" w:rsidRDefault="008117B1" w:rsidP="00092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A241C"/>
    <w:multiLevelType w:val="multilevel"/>
    <w:tmpl w:val="E12ACB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FD5"/>
    <w:rsid w:val="000014E1"/>
    <w:rsid w:val="000067EC"/>
    <w:rsid w:val="00007000"/>
    <w:rsid w:val="000114B4"/>
    <w:rsid w:val="00017BD9"/>
    <w:rsid w:val="000625CC"/>
    <w:rsid w:val="00081970"/>
    <w:rsid w:val="000923DC"/>
    <w:rsid w:val="00097F53"/>
    <w:rsid w:val="000A5231"/>
    <w:rsid w:val="000A5C4C"/>
    <w:rsid w:val="000B4917"/>
    <w:rsid w:val="000C7220"/>
    <w:rsid w:val="000E4935"/>
    <w:rsid w:val="000F264C"/>
    <w:rsid w:val="001174C1"/>
    <w:rsid w:val="00137F5F"/>
    <w:rsid w:val="00140071"/>
    <w:rsid w:val="00141457"/>
    <w:rsid w:val="00141806"/>
    <w:rsid w:val="00162B28"/>
    <w:rsid w:val="00173546"/>
    <w:rsid w:val="001A1717"/>
    <w:rsid w:val="001A1A99"/>
    <w:rsid w:val="001B4486"/>
    <w:rsid w:val="001D29FE"/>
    <w:rsid w:val="001D5E21"/>
    <w:rsid w:val="001E15AF"/>
    <w:rsid w:val="001F322E"/>
    <w:rsid w:val="00221C28"/>
    <w:rsid w:val="002302E1"/>
    <w:rsid w:val="002322FE"/>
    <w:rsid w:val="002501D7"/>
    <w:rsid w:val="00270711"/>
    <w:rsid w:val="00274E02"/>
    <w:rsid w:val="00285426"/>
    <w:rsid w:val="002A2327"/>
    <w:rsid w:val="002A4D67"/>
    <w:rsid w:val="002B7439"/>
    <w:rsid w:val="002C3D4E"/>
    <w:rsid w:val="002C454C"/>
    <w:rsid w:val="002F1E36"/>
    <w:rsid w:val="00301553"/>
    <w:rsid w:val="00301D80"/>
    <w:rsid w:val="00344394"/>
    <w:rsid w:val="00350928"/>
    <w:rsid w:val="003629A6"/>
    <w:rsid w:val="00363C48"/>
    <w:rsid w:val="00371E0D"/>
    <w:rsid w:val="00381FC4"/>
    <w:rsid w:val="00383DAD"/>
    <w:rsid w:val="00397F0D"/>
    <w:rsid w:val="003B277B"/>
    <w:rsid w:val="003D583A"/>
    <w:rsid w:val="003D5D88"/>
    <w:rsid w:val="003F03AB"/>
    <w:rsid w:val="003F22A1"/>
    <w:rsid w:val="003F5B42"/>
    <w:rsid w:val="003F5B6C"/>
    <w:rsid w:val="00404464"/>
    <w:rsid w:val="004232E8"/>
    <w:rsid w:val="004308A0"/>
    <w:rsid w:val="00443FD5"/>
    <w:rsid w:val="00460D44"/>
    <w:rsid w:val="0048442B"/>
    <w:rsid w:val="00486220"/>
    <w:rsid w:val="00487A0F"/>
    <w:rsid w:val="004A1D37"/>
    <w:rsid w:val="004A68EC"/>
    <w:rsid w:val="004A6C7A"/>
    <w:rsid w:val="004B41C7"/>
    <w:rsid w:val="004C364C"/>
    <w:rsid w:val="004D6DC0"/>
    <w:rsid w:val="004E05AA"/>
    <w:rsid w:val="004E4CE0"/>
    <w:rsid w:val="004E5AEC"/>
    <w:rsid w:val="004F1FDE"/>
    <w:rsid w:val="00500BA7"/>
    <w:rsid w:val="005208AC"/>
    <w:rsid w:val="00521BD4"/>
    <w:rsid w:val="00524C2F"/>
    <w:rsid w:val="00525B65"/>
    <w:rsid w:val="005336E4"/>
    <w:rsid w:val="00541959"/>
    <w:rsid w:val="00566E3E"/>
    <w:rsid w:val="005817F9"/>
    <w:rsid w:val="005906CD"/>
    <w:rsid w:val="00592564"/>
    <w:rsid w:val="005C1BF3"/>
    <w:rsid w:val="005C61BC"/>
    <w:rsid w:val="005D58CD"/>
    <w:rsid w:val="005F3A91"/>
    <w:rsid w:val="00601855"/>
    <w:rsid w:val="00610502"/>
    <w:rsid w:val="00637171"/>
    <w:rsid w:val="006409E1"/>
    <w:rsid w:val="00666826"/>
    <w:rsid w:val="00667D8C"/>
    <w:rsid w:val="006B4C66"/>
    <w:rsid w:val="006C3629"/>
    <w:rsid w:val="006D3BCB"/>
    <w:rsid w:val="006F49A3"/>
    <w:rsid w:val="007053CB"/>
    <w:rsid w:val="00714386"/>
    <w:rsid w:val="0072205D"/>
    <w:rsid w:val="007264B9"/>
    <w:rsid w:val="00727C74"/>
    <w:rsid w:val="00731B96"/>
    <w:rsid w:val="00732703"/>
    <w:rsid w:val="007521B3"/>
    <w:rsid w:val="00757770"/>
    <w:rsid w:val="00762A79"/>
    <w:rsid w:val="00770EC5"/>
    <w:rsid w:val="007770CE"/>
    <w:rsid w:val="00790B14"/>
    <w:rsid w:val="007913C6"/>
    <w:rsid w:val="00794A93"/>
    <w:rsid w:val="007C03A4"/>
    <w:rsid w:val="007C5DE7"/>
    <w:rsid w:val="007E3F26"/>
    <w:rsid w:val="007F1450"/>
    <w:rsid w:val="0080762C"/>
    <w:rsid w:val="008117B1"/>
    <w:rsid w:val="00813DF0"/>
    <w:rsid w:val="00842D33"/>
    <w:rsid w:val="0084331F"/>
    <w:rsid w:val="00845827"/>
    <w:rsid w:val="00852342"/>
    <w:rsid w:val="0085609B"/>
    <w:rsid w:val="00861C91"/>
    <w:rsid w:val="0087123A"/>
    <w:rsid w:val="00886AEF"/>
    <w:rsid w:val="00897B53"/>
    <w:rsid w:val="008C01FD"/>
    <w:rsid w:val="008C4202"/>
    <w:rsid w:val="008D42D7"/>
    <w:rsid w:val="009026A9"/>
    <w:rsid w:val="00934921"/>
    <w:rsid w:val="009417A7"/>
    <w:rsid w:val="00946711"/>
    <w:rsid w:val="0094706C"/>
    <w:rsid w:val="009A5433"/>
    <w:rsid w:val="009B4385"/>
    <w:rsid w:val="009B4F7D"/>
    <w:rsid w:val="009B5B6F"/>
    <w:rsid w:val="009B5F97"/>
    <w:rsid w:val="009D0C36"/>
    <w:rsid w:val="009E274C"/>
    <w:rsid w:val="009F4041"/>
    <w:rsid w:val="009F6982"/>
    <w:rsid w:val="00A23A3E"/>
    <w:rsid w:val="00A27D4E"/>
    <w:rsid w:val="00A33CB0"/>
    <w:rsid w:val="00A62F10"/>
    <w:rsid w:val="00A765AB"/>
    <w:rsid w:val="00A83376"/>
    <w:rsid w:val="00A8401C"/>
    <w:rsid w:val="00A86BA8"/>
    <w:rsid w:val="00A90149"/>
    <w:rsid w:val="00A92EFE"/>
    <w:rsid w:val="00AB6FA3"/>
    <w:rsid w:val="00AB7FC8"/>
    <w:rsid w:val="00AC2029"/>
    <w:rsid w:val="00AC2210"/>
    <w:rsid w:val="00AC48C4"/>
    <w:rsid w:val="00AF4F3D"/>
    <w:rsid w:val="00AF6612"/>
    <w:rsid w:val="00B01E82"/>
    <w:rsid w:val="00B07E64"/>
    <w:rsid w:val="00B1546E"/>
    <w:rsid w:val="00B2129E"/>
    <w:rsid w:val="00B60CAD"/>
    <w:rsid w:val="00B72209"/>
    <w:rsid w:val="00B75B0E"/>
    <w:rsid w:val="00B77841"/>
    <w:rsid w:val="00B80A73"/>
    <w:rsid w:val="00B85F16"/>
    <w:rsid w:val="00B95305"/>
    <w:rsid w:val="00BA4873"/>
    <w:rsid w:val="00BB2F26"/>
    <w:rsid w:val="00BC2FB9"/>
    <w:rsid w:val="00BC37EA"/>
    <w:rsid w:val="00BF5A21"/>
    <w:rsid w:val="00BF72F0"/>
    <w:rsid w:val="00BF74E3"/>
    <w:rsid w:val="00C10F88"/>
    <w:rsid w:val="00C2609D"/>
    <w:rsid w:val="00C32B31"/>
    <w:rsid w:val="00C43F61"/>
    <w:rsid w:val="00C47ECA"/>
    <w:rsid w:val="00C62511"/>
    <w:rsid w:val="00C67218"/>
    <w:rsid w:val="00C82E15"/>
    <w:rsid w:val="00C8775D"/>
    <w:rsid w:val="00CA1D85"/>
    <w:rsid w:val="00CA5417"/>
    <w:rsid w:val="00CA608B"/>
    <w:rsid w:val="00CB4F3E"/>
    <w:rsid w:val="00CD160C"/>
    <w:rsid w:val="00D0331F"/>
    <w:rsid w:val="00D06D88"/>
    <w:rsid w:val="00D263D7"/>
    <w:rsid w:val="00D271BC"/>
    <w:rsid w:val="00D27F83"/>
    <w:rsid w:val="00D3552F"/>
    <w:rsid w:val="00D4631B"/>
    <w:rsid w:val="00D47300"/>
    <w:rsid w:val="00D62C92"/>
    <w:rsid w:val="00D63CAE"/>
    <w:rsid w:val="00D64747"/>
    <w:rsid w:val="00D73579"/>
    <w:rsid w:val="00DA383E"/>
    <w:rsid w:val="00DA673C"/>
    <w:rsid w:val="00DB0F4E"/>
    <w:rsid w:val="00E146CC"/>
    <w:rsid w:val="00E14CC1"/>
    <w:rsid w:val="00E210C7"/>
    <w:rsid w:val="00E3058F"/>
    <w:rsid w:val="00E307BA"/>
    <w:rsid w:val="00E43374"/>
    <w:rsid w:val="00E44A19"/>
    <w:rsid w:val="00E7159F"/>
    <w:rsid w:val="00E71613"/>
    <w:rsid w:val="00E9335E"/>
    <w:rsid w:val="00EA772E"/>
    <w:rsid w:val="00EE0243"/>
    <w:rsid w:val="00F02160"/>
    <w:rsid w:val="00F023F0"/>
    <w:rsid w:val="00F0524B"/>
    <w:rsid w:val="00F07B2E"/>
    <w:rsid w:val="00F36DDC"/>
    <w:rsid w:val="00F526E1"/>
    <w:rsid w:val="00F532FF"/>
    <w:rsid w:val="00F67EF5"/>
    <w:rsid w:val="00F7634E"/>
    <w:rsid w:val="00F80A42"/>
    <w:rsid w:val="00F81B40"/>
    <w:rsid w:val="00F870D9"/>
    <w:rsid w:val="00F941C0"/>
    <w:rsid w:val="00F94B5A"/>
    <w:rsid w:val="00FA2DB1"/>
    <w:rsid w:val="00FA7AEC"/>
    <w:rsid w:val="00FC086F"/>
    <w:rsid w:val="00FD0FFE"/>
    <w:rsid w:val="00FD6BE7"/>
    <w:rsid w:val="00FE328C"/>
    <w:rsid w:val="00FE5623"/>
    <w:rsid w:val="00FF31F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AE308CF-17F0-4588-BCEF-48C16C98B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0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443FD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443FD5"/>
    <w:rPr>
      <w:b/>
      <w:bCs/>
    </w:rPr>
  </w:style>
  <w:style w:type="paragraph" w:styleId="a4">
    <w:name w:val="header"/>
    <w:basedOn w:val="a"/>
    <w:link w:val="a5"/>
    <w:uiPriority w:val="99"/>
    <w:unhideWhenUsed/>
    <w:rsid w:val="000923DC"/>
    <w:pPr>
      <w:tabs>
        <w:tab w:val="center" w:pos="4252"/>
        <w:tab w:val="right" w:pos="8504"/>
      </w:tabs>
      <w:snapToGrid w:val="0"/>
    </w:pPr>
  </w:style>
  <w:style w:type="character" w:customStyle="1" w:styleId="a5">
    <w:name w:val="ヘッダー (文字)"/>
    <w:basedOn w:val="a0"/>
    <w:link w:val="a4"/>
    <w:uiPriority w:val="99"/>
    <w:rsid w:val="000923DC"/>
  </w:style>
  <w:style w:type="paragraph" w:styleId="a6">
    <w:name w:val="footer"/>
    <w:basedOn w:val="a"/>
    <w:link w:val="a7"/>
    <w:uiPriority w:val="99"/>
    <w:unhideWhenUsed/>
    <w:rsid w:val="000923DC"/>
    <w:pPr>
      <w:tabs>
        <w:tab w:val="center" w:pos="4252"/>
        <w:tab w:val="right" w:pos="8504"/>
      </w:tabs>
      <w:snapToGrid w:val="0"/>
    </w:pPr>
  </w:style>
  <w:style w:type="character" w:customStyle="1" w:styleId="a7">
    <w:name w:val="フッター (文字)"/>
    <w:basedOn w:val="a0"/>
    <w:link w:val="a6"/>
    <w:uiPriority w:val="99"/>
    <w:rsid w:val="000923DC"/>
  </w:style>
  <w:style w:type="paragraph" w:styleId="a8">
    <w:name w:val="List Paragraph"/>
    <w:basedOn w:val="a"/>
    <w:uiPriority w:val="34"/>
    <w:qFormat/>
    <w:rsid w:val="00344394"/>
    <w:pPr>
      <w:autoSpaceDE w:val="0"/>
      <w:autoSpaceDN w:val="0"/>
      <w:adjustRightInd w:val="0"/>
      <w:ind w:left="720"/>
      <w:contextualSpacing/>
    </w:pPr>
    <w:rPr>
      <w:rFonts w:ascii="Calibri" w:hAnsi="Calibri" w:cs="Calibri"/>
      <w:color w:val="000000"/>
      <w:kern w:val="0"/>
      <w:sz w:val="24"/>
      <w:szCs w:val="24"/>
      <w:lang w:eastAsia="en-US"/>
    </w:rPr>
  </w:style>
  <w:style w:type="character" w:customStyle="1" w:styleId="definition">
    <w:name w:val="definition"/>
    <w:basedOn w:val="a0"/>
    <w:rsid w:val="00A86BA8"/>
  </w:style>
  <w:style w:type="character" w:customStyle="1" w:styleId="punctuation">
    <w:name w:val="punctuation"/>
    <w:basedOn w:val="a0"/>
    <w:rsid w:val="00A86BA8"/>
  </w:style>
  <w:style w:type="paragraph" w:styleId="a9">
    <w:name w:val="Balloon Text"/>
    <w:basedOn w:val="a"/>
    <w:link w:val="aa"/>
    <w:uiPriority w:val="99"/>
    <w:semiHidden/>
    <w:unhideWhenUsed/>
    <w:rsid w:val="00AF4F3D"/>
    <w:rPr>
      <w:rFonts w:ascii="ヒラギノ角ゴ ProN W3" w:eastAsia="ヒラギノ角ゴ ProN W3"/>
      <w:sz w:val="18"/>
      <w:szCs w:val="18"/>
    </w:rPr>
  </w:style>
  <w:style w:type="character" w:customStyle="1" w:styleId="aa">
    <w:name w:val="吹き出し (文字)"/>
    <w:basedOn w:val="a0"/>
    <w:link w:val="a9"/>
    <w:uiPriority w:val="99"/>
    <w:semiHidden/>
    <w:rsid w:val="00AF4F3D"/>
    <w:rPr>
      <w:rFonts w:ascii="ヒラギノ角ゴ ProN W3" w:eastAsia="ヒラギノ角ゴ ProN W3"/>
      <w:sz w:val="18"/>
      <w:szCs w:val="18"/>
    </w:rPr>
  </w:style>
  <w:style w:type="character" w:customStyle="1" w:styleId="st">
    <w:name w:val="st"/>
    <w:basedOn w:val="a0"/>
    <w:rsid w:val="00301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39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20</Pages>
  <Words>5714</Words>
  <Characters>32576</Characters>
  <Application>Microsoft Office Word</Application>
  <DocSecurity>0</DocSecurity>
  <Lines>271</Lines>
  <Paragraphs>76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松尾光一</dc:creator>
  <cp:keywords/>
  <dc:description/>
  <cp:lastModifiedBy>松尾光一</cp:lastModifiedBy>
  <cp:revision>7</cp:revision>
  <dcterms:created xsi:type="dcterms:W3CDTF">2016-08-11T13:21:00Z</dcterms:created>
  <dcterms:modified xsi:type="dcterms:W3CDTF">2016-08-14T14:05:00Z</dcterms:modified>
</cp:coreProperties>
</file>